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8FB0658" w14:textId="6596E940" w:rsidR="00B41736" w:rsidRDefault="007728DC">
      <w:pPr>
        <w:overflowPunct/>
        <w:autoSpaceDE w:val="0"/>
        <w:autoSpaceDN w:val="0"/>
        <w:jc w:val="left"/>
        <w:textAlignment w:val="auto"/>
        <w:rPr>
          <w:spacing w:val="8"/>
        </w:rPr>
      </w:pPr>
      <w:r w:rsidRPr="00F226AB">
        <w:t>別記第</w:t>
      </w:r>
      <w:r w:rsidR="00F226AB" w:rsidRPr="00F226AB">
        <w:rPr>
          <w:rFonts w:hint="eastAsia"/>
        </w:rPr>
        <w:t>６</w:t>
      </w:r>
      <w:r w:rsidRPr="00F226AB">
        <w:t>号様式</w:t>
      </w:r>
    </w:p>
    <w:p w14:paraId="212F19C4" w14:textId="154ED968" w:rsidR="00B41736" w:rsidRPr="00E349CF" w:rsidRDefault="007728DC">
      <w:pPr>
        <w:jc w:val="center"/>
        <w:rPr>
          <w:spacing w:val="8"/>
        </w:rPr>
      </w:pPr>
      <w:r w:rsidRPr="00E349CF">
        <w:rPr>
          <w:rFonts w:hint="eastAsia"/>
          <w:spacing w:val="2"/>
          <w:sz w:val="24"/>
        </w:rPr>
        <w:t>特定</w:t>
      </w:r>
      <w:r w:rsidRPr="00E349CF">
        <w:rPr>
          <w:spacing w:val="2"/>
          <w:sz w:val="24"/>
        </w:rPr>
        <w:t>建設共同企業体協定書(甲)</w:t>
      </w:r>
    </w:p>
    <w:p w14:paraId="26FC25BC" w14:textId="77777777" w:rsidR="00B41736" w:rsidRPr="00E349CF" w:rsidRDefault="007728DC">
      <w:pPr>
        <w:ind w:firstLine="340"/>
        <w:rPr>
          <w:spacing w:val="8"/>
        </w:rPr>
      </w:pPr>
      <w:r w:rsidRPr="00E349CF">
        <w:t>(目的)</w:t>
      </w:r>
    </w:p>
    <w:p w14:paraId="3240533F" w14:textId="05BC059A" w:rsidR="00B41736" w:rsidRPr="00E349CF" w:rsidRDefault="007728DC" w:rsidP="00E056DC">
      <w:pPr>
        <w:ind w:left="226" w:hanging="224"/>
        <w:rPr>
          <w:color w:val="auto"/>
          <w:rPrChange w:id="0" w:author="hrdt106" w:date="2024-10-15T18:46:00Z" w16du:dateUtc="2024-10-15T09:46:00Z">
            <w:rPr>
              <w:color w:val="auto"/>
              <w:highlight w:val="green"/>
            </w:rPr>
          </w:rPrChange>
        </w:rPr>
      </w:pPr>
      <w:r w:rsidRPr="00E349CF">
        <w:t>第１条　当共同企業体は、</w:t>
      </w:r>
      <w:r w:rsidR="00E33F78" w:rsidRPr="00E349CF">
        <w:rPr>
          <w:rFonts w:hint="eastAsia"/>
          <w:color w:val="auto"/>
          <w:rPrChange w:id="1" w:author="hrdt106" w:date="2024-10-15T18:46:00Z" w16du:dateUtc="2024-10-15T09:46:00Z">
            <w:rPr>
              <w:rFonts w:hint="eastAsia"/>
              <w:color w:val="auto"/>
              <w:highlight w:val="green"/>
            </w:rPr>
          </w:rPrChange>
        </w:rPr>
        <w:t>門別競馬場きゅう舎新築工事に伴う電気設備インフラ工事－１</w:t>
      </w:r>
      <w:r w:rsidR="007B6797" w:rsidRPr="00E349CF">
        <w:rPr>
          <w:color w:val="auto"/>
        </w:rPr>
        <w:t xml:space="preserve"> </w:t>
      </w:r>
      <w:r w:rsidRPr="00E349CF">
        <w:rPr>
          <w:color w:val="auto"/>
        </w:rPr>
        <w:t>(以下「工事」という。)を</w:t>
      </w:r>
      <w:r w:rsidRPr="00E349CF">
        <w:t>共同連帯して施工することを目的とする。</w:t>
      </w:r>
    </w:p>
    <w:p w14:paraId="68C66955" w14:textId="77777777" w:rsidR="00B41736" w:rsidRPr="00E349CF" w:rsidRDefault="007728DC">
      <w:pPr>
        <w:ind w:firstLine="340"/>
        <w:rPr>
          <w:spacing w:val="8"/>
        </w:rPr>
      </w:pPr>
      <w:r w:rsidRPr="00E349CF">
        <w:t>(名称)</w:t>
      </w:r>
    </w:p>
    <w:p w14:paraId="1EC3CCBB" w14:textId="0131B0B5" w:rsidR="00B41736" w:rsidRPr="00E349CF" w:rsidRDefault="007728DC">
      <w:pPr>
        <w:ind w:left="226" w:hanging="224"/>
        <w:rPr>
          <w:spacing w:val="8"/>
        </w:rPr>
      </w:pPr>
      <w:r w:rsidRPr="00E349CF">
        <w:t xml:space="preserve">第２条　当共同企業体は、　　　　　　　</w:t>
      </w:r>
      <w:r w:rsidRPr="00E349CF">
        <w:rPr>
          <w:rFonts w:hint="eastAsia"/>
        </w:rPr>
        <w:t>特定</w:t>
      </w:r>
      <w:r w:rsidRPr="00E349CF">
        <w:t>建設共同企業体(以下「企業体」という。)と称する。</w:t>
      </w:r>
    </w:p>
    <w:p w14:paraId="5891D628" w14:textId="77777777" w:rsidR="00B41736" w:rsidRPr="00E349CF" w:rsidRDefault="007728DC">
      <w:pPr>
        <w:ind w:firstLine="340"/>
        <w:rPr>
          <w:spacing w:val="8"/>
        </w:rPr>
      </w:pPr>
      <w:r w:rsidRPr="00E349CF">
        <w:t>(事務所の所在地)</w:t>
      </w:r>
    </w:p>
    <w:p w14:paraId="6DD1AD85" w14:textId="77777777" w:rsidR="00B41736" w:rsidRPr="00E349CF" w:rsidRDefault="007728DC">
      <w:pPr>
        <w:rPr>
          <w:spacing w:val="8"/>
        </w:rPr>
      </w:pPr>
      <w:r w:rsidRPr="00E349CF">
        <w:t>第３条　当企業体は、事務所を　　　　　　　　　　　　に置く。</w:t>
      </w:r>
    </w:p>
    <w:p w14:paraId="1FFAC439" w14:textId="77777777" w:rsidR="00B41736" w:rsidRPr="00E349CF" w:rsidRDefault="007728DC">
      <w:pPr>
        <w:ind w:firstLine="340"/>
        <w:rPr>
          <w:spacing w:val="8"/>
        </w:rPr>
      </w:pPr>
      <w:r w:rsidRPr="00E349CF">
        <w:t>(成立の時期及び解散の時期)</w:t>
      </w:r>
    </w:p>
    <w:p w14:paraId="724690C0" w14:textId="77777777" w:rsidR="00B41736" w:rsidRPr="00E349CF" w:rsidRDefault="007728DC">
      <w:pPr>
        <w:ind w:left="226" w:hanging="224"/>
        <w:rPr>
          <w:spacing w:val="8"/>
        </w:rPr>
      </w:pPr>
      <w:r w:rsidRPr="00E349CF">
        <w:t>第４条　当企業体は、　　　年　月　日に成立し、　　　年　月　日に解散する。ただし、存続期間満了の日において工事を施工している場合(工事の完成後、工事の請負代金等の受領等が完了していない場合を含む。)は、当該工事が完成し、かつ、工事請負代金等の受領等が完了したときに解散するものとする。</w:t>
      </w:r>
    </w:p>
    <w:p w14:paraId="182C11FC" w14:textId="77777777" w:rsidR="00B41736" w:rsidRPr="00E349CF" w:rsidRDefault="007728DC">
      <w:pPr>
        <w:ind w:left="454" w:hanging="224"/>
        <w:rPr>
          <w:spacing w:val="8"/>
        </w:rPr>
      </w:pPr>
      <w:r w:rsidRPr="00E349CF">
        <w:t>２　前項の規定による存続期間の終期(前項ただし書の場合を除く。)は、構成員全員の合意に基づいて、これを延長し、又は短縮することができる。</w:t>
      </w:r>
    </w:p>
    <w:p w14:paraId="6DBAAA50" w14:textId="77777777" w:rsidR="00B41736" w:rsidRPr="00E349CF" w:rsidRDefault="007728DC">
      <w:pPr>
        <w:ind w:firstLine="340"/>
        <w:rPr>
          <w:spacing w:val="8"/>
        </w:rPr>
      </w:pPr>
      <w:r w:rsidRPr="00E349CF">
        <w:t>(構成員の住所及び名称)</w:t>
      </w:r>
    </w:p>
    <w:p w14:paraId="2D24C0FD" w14:textId="77777777" w:rsidR="00B41736" w:rsidRPr="00E349CF" w:rsidRDefault="007728DC">
      <w:pPr>
        <w:ind w:left="680" w:hanging="678"/>
        <w:rPr>
          <w:spacing w:val="8"/>
        </w:rPr>
      </w:pPr>
      <w:r w:rsidRPr="00E349CF">
        <w:t>第５条　当企業体の構成員は、次のとおりとする。</w:t>
      </w:r>
    </w:p>
    <w:p w14:paraId="760C828C" w14:textId="77777777" w:rsidR="00B41736" w:rsidRPr="00E349CF" w:rsidRDefault="007728DC">
      <w:pPr>
        <w:ind w:firstLine="680"/>
        <w:rPr>
          <w:spacing w:val="8"/>
        </w:rPr>
      </w:pPr>
      <w:r w:rsidRPr="00E349CF">
        <w:t>住　　　　所</w:t>
      </w:r>
    </w:p>
    <w:p w14:paraId="58F9307D" w14:textId="77777777" w:rsidR="00B41736" w:rsidRPr="00E349CF" w:rsidRDefault="007728DC">
      <w:pPr>
        <w:ind w:firstLine="680"/>
        <w:rPr>
          <w:spacing w:val="8"/>
        </w:rPr>
      </w:pPr>
      <w:r w:rsidRPr="00E349CF">
        <w:t>商号又は名称</w:t>
      </w:r>
    </w:p>
    <w:p w14:paraId="6AC62085" w14:textId="77777777" w:rsidR="00B41736" w:rsidRPr="00E349CF" w:rsidRDefault="007728DC">
      <w:pPr>
        <w:ind w:firstLine="680"/>
        <w:rPr>
          <w:spacing w:val="8"/>
        </w:rPr>
      </w:pPr>
      <w:r w:rsidRPr="00E349CF">
        <w:t>住　　　　所</w:t>
      </w:r>
    </w:p>
    <w:p w14:paraId="4DDA8AD9" w14:textId="77777777" w:rsidR="00B41736" w:rsidRPr="00E349CF" w:rsidRDefault="007728DC">
      <w:pPr>
        <w:ind w:firstLine="680"/>
      </w:pPr>
      <w:r w:rsidRPr="00E349CF">
        <w:t>商号又は名称</w:t>
      </w:r>
    </w:p>
    <w:p w14:paraId="029A5215" w14:textId="77777777" w:rsidR="00967958" w:rsidRPr="00E349CF" w:rsidRDefault="00967958" w:rsidP="00967958">
      <w:pPr>
        <w:ind w:firstLine="680"/>
        <w:rPr>
          <w:spacing w:val="8"/>
        </w:rPr>
      </w:pPr>
      <w:r w:rsidRPr="00E349CF">
        <w:t>住　　　　所</w:t>
      </w:r>
    </w:p>
    <w:p w14:paraId="754BACB1" w14:textId="77777777" w:rsidR="00967958" w:rsidRPr="00E349CF" w:rsidRDefault="00967958" w:rsidP="00967958">
      <w:pPr>
        <w:ind w:firstLine="680"/>
        <w:rPr>
          <w:spacing w:val="8"/>
        </w:rPr>
      </w:pPr>
      <w:r w:rsidRPr="00E349CF">
        <w:t>商号又は名称</w:t>
      </w:r>
    </w:p>
    <w:p w14:paraId="540D7C79" w14:textId="77777777" w:rsidR="00B41736" w:rsidRPr="00E349CF" w:rsidRDefault="007728DC">
      <w:pPr>
        <w:ind w:firstLine="340"/>
        <w:rPr>
          <w:spacing w:val="8"/>
        </w:rPr>
      </w:pPr>
      <w:r w:rsidRPr="00E349CF">
        <w:t>(代表者の名称)</w:t>
      </w:r>
    </w:p>
    <w:p w14:paraId="246D1F67" w14:textId="77777777" w:rsidR="00B41736" w:rsidRPr="00E349CF" w:rsidRDefault="007728DC">
      <w:pPr>
        <w:ind w:left="680" w:hanging="678"/>
        <w:rPr>
          <w:spacing w:val="8"/>
        </w:rPr>
      </w:pPr>
      <w:r w:rsidRPr="00E349CF">
        <w:t>第６条　当企業体は、　　　　　　　　　　を代表者とする。</w:t>
      </w:r>
    </w:p>
    <w:p w14:paraId="095A660C" w14:textId="77777777" w:rsidR="00B41736" w:rsidRPr="00E349CF" w:rsidRDefault="007728DC">
      <w:pPr>
        <w:ind w:firstLine="340"/>
        <w:rPr>
          <w:spacing w:val="8"/>
        </w:rPr>
      </w:pPr>
      <w:r w:rsidRPr="00E349CF">
        <w:t>(代表者の権限)</w:t>
      </w:r>
    </w:p>
    <w:p w14:paraId="6C09939A" w14:textId="77777777" w:rsidR="00B41736" w:rsidRPr="00E349CF" w:rsidRDefault="007728DC">
      <w:pPr>
        <w:ind w:left="226" w:hanging="224"/>
        <w:rPr>
          <w:spacing w:val="8"/>
        </w:rPr>
      </w:pPr>
      <w:r w:rsidRPr="00E349CF">
        <w:t>第７条　当企業体の代表者は、工事の施工に関し、当企業体を代表して、その権限を行うことを名義上明らかにした上で、発注者及び監督官庁等と折衝する権限並びに運営委員会の決定に従い請負契約に基づく行為を行う権限及び当企業体に属する財産を管理する権限を有するものとする。</w:t>
      </w:r>
    </w:p>
    <w:p w14:paraId="46707275" w14:textId="77777777" w:rsidR="00B41736" w:rsidRPr="00E349CF" w:rsidRDefault="007728DC">
      <w:pPr>
        <w:ind w:firstLine="340"/>
        <w:rPr>
          <w:spacing w:val="8"/>
        </w:rPr>
      </w:pPr>
      <w:r w:rsidRPr="00E349CF">
        <w:t>(構成員の出資の割合等)</w:t>
      </w:r>
    </w:p>
    <w:p w14:paraId="62E3C18D" w14:textId="77777777" w:rsidR="00B41736" w:rsidRPr="00E349CF" w:rsidRDefault="007728DC">
      <w:pPr>
        <w:ind w:left="226" w:hanging="224"/>
        <w:rPr>
          <w:spacing w:val="8"/>
        </w:rPr>
      </w:pPr>
      <w:r w:rsidRPr="00E349CF">
        <w:t>第８条　各構成員は、金銭又はその他の資産をもって出資するものとし、その割合並びにこれに基づく損益配分等については、工事の請負契約の際に構成員全員の協議に基づき別添附属協定書により定めるものとする。ただし、工事費以外のものに充当するものについては、運営委員会が随時定めるものとする。</w:t>
      </w:r>
    </w:p>
    <w:p w14:paraId="56853043" w14:textId="77777777" w:rsidR="00B41736" w:rsidRPr="00E349CF" w:rsidRDefault="007728DC">
      <w:pPr>
        <w:ind w:left="454" w:hanging="224"/>
        <w:rPr>
          <w:spacing w:val="8"/>
        </w:rPr>
      </w:pPr>
      <w:r w:rsidRPr="00E349CF">
        <w:t>２　構成員は、自己の意志及び構成員全員の同意によっても前項の規定による出資の割合等を変更することができない。</w:t>
      </w:r>
    </w:p>
    <w:p w14:paraId="4E9965B6" w14:textId="77777777" w:rsidR="00B41736" w:rsidRPr="00E349CF" w:rsidRDefault="007728DC">
      <w:pPr>
        <w:ind w:left="454" w:hanging="224"/>
        <w:rPr>
          <w:spacing w:val="8"/>
        </w:rPr>
      </w:pPr>
      <w:r w:rsidRPr="00E349CF">
        <w:t>３　金銭以外のものによる出資については、時価を参酌の上、構成員が協議して評価するものとする。</w:t>
      </w:r>
    </w:p>
    <w:p w14:paraId="6DDFDC1E" w14:textId="77777777" w:rsidR="00B41736" w:rsidRPr="00E349CF" w:rsidRDefault="007728DC">
      <w:pPr>
        <w:ind w:firstLine="340"/>
        <w:rPr>
          <w:spacing w:val="8"/>
        </w:rPr>
      </w:pPr>
      <w:r w:rsidRPr="00E349CF">
        <w:t>(運営委員会)</w:t>
      </w:r>
    </w:p>
    <w:p w14:paraId="400C6568" w14:textId="77777777" w:rsidR="00B41736" w:rsidRPr="00E349CF" w:rsidRDefault="007728DC">
      <w:pPr>
        <w:ind w:left="226" w:hanging="224"/>
        <w:rPr>
          <w:spacing w:val="8"/>
        </w:rPr>
      </w:pPr>
      <w:r w:rsidRPr="00E349CF">
        <w:t>第９条　当企業体は、構成員全員をもって、代表者を委員長とする運営委員会を設置し、組織及び編成並びに工事の施工の基本に関する事項、資金管理方法、下請企業の決定その他の当企業体の運営に関する基本的かつ重要な事項について協議の上決定し、工事の完成に当たるものとする。</w:t>
      </w:r>
    </w:p>
    <w:p w14:paraId="369B2006" w14:textId="77777777" w:rsidR="00B41736" w:rsidRPr="00E349CF" w:rsidRDefault="007728DC">
      <w:pPr>
        <w:ind w:firstLine="340"/>
        <w:rPr>
          <w:spacing w:val="8"/>
        </w:rPr>
      </w:pPr>
      <w:r w:rsidRPr="00E349CF">
        <w:t>(構成員の責任)</w:t>
      </w:r>
    </w:p>
    <w:p w14:paraId="78284677" w14:textId="77777777" w:rsidR="00B41736" w:rsidRPr="00E349CF" w:rsidRDefault="007728DC">
      <w:pPr>
        <w:ind w:left="226" w:hanging="224"/>
        <w:rPr>
          <w:spacing w:val="8"/>
        </w:rPr>
      </w:pPr>
      <w:r w:rsidRPr="00E349CF">
        <w:t>第10条　各構成員は、工事の請負契約の履行及び下請契約その他の工事の実施に伴い当企業体が負担する債務の履行に関し、連帯して責任を負うものとする。</w:t>
      </w:r>
    </w:p>
    <w:p w14:paraId="3C243D97" w14:textId="77777777" w:rsidR="00B41736" w:rsidRPr="00E349CF" w:rsidRDefault="007728DC">
      <w:pPr>
        <w:ind w:firstLine="340"/>
        <w:rPr>
          <w:spacing w:val="8"/>
        </w:rPr>
      </w:pPr>
      <w:r w:rsidRPr="00E349CF">
        <w:t>(取引金融機関)</w:t>
      </w:r>
    </w:p>
    <w:p w14:paraId="555B9528" w14:textId="35F01FD6" w:rsidR="00B41736" w:rsidRPr="00E349CF" w:rsidRDefault="007728DC">
      <w:pPr>
        <w:ind w:left="226" w:hanging="224"/>
      </w:pPr>
      <w:r w:rsidRPr="00E349CF">
        <w:lastRenderedPageBreak/>
        <w:t>第11条　当企業体の取引金融機関は、　　　　　銀行　　　　店とし、共同企業体の名称を冠した代表者名義により設けられた別口預金口座によって取引するものとする。</w:t>
      </w:r>
    </w:p>
    <w:p w14:paraId="35760E6D" w14:textId="77777777" w:rsidR="00B41736" w:rsidRPr="00E349CF" w:rsidRDefault="00B41736">
      <w:pPr>
        <w:ind w:left="226" w:hanging="224"/>
        <w:rPr>
          <w:spacing w:val="8"/>
        </w:rPr>
      </w:pPr>
    </w:p>
    <w:p w14:paraId="0D143ED9" w14:textId="77777777" w:rsidR="00B41736" w:rsidRPr="00E349CF" w:rsidRDefault="007728DC">
      <w:pPr>
        <w:ind w:firstLine="340"/>
        <w:rPr>
          <w:spacing w:val="8"/>
        </w:rPr>
      </w:pPr>
      <w:r w:rsidRPr="00E349CF">
        <w:t>(権利義務の制限)</w:t>
      </w:r>
    </w:p>
    <w:p w14:paraId="5CBBB6BD" w14:textId="77777777" w:rsidR="00B41736" w:rsidRPr="00E349CF" w:rsidRDefault="007728DC">
      <w:pPr>
        <w:ind w:left="226" w:hanging="224"/>
        <w:rPr>
          <w:spacing w:val="8"/>
        </w:rPr>
      </w:pPr>
      <w:r w:rsidRPr="00E349CF">
        <w:t>第12条　構成員は、同一工事について競争する他の共同企業体に参加することができない。</w:t>
      </w:r>
    </w:p>
    <w:p w14:paraId="285E5B6F" w14:textId="77777777" w:rsidR="00B41736" w:rsidRPr="00E349CF" w:rsidRDefault="007728DC">
      <w:pPr>
        <w:ind w:left="454" w:hanging="224"/>
        <w:rPr>
          <w:spacing w:val="8"/>
        </w:rPr>
      </w:pPr>
      <w:r w:rsidRPr="00E349CF">
        <w:t>２　構成員は、同一工事について当企業体と競争することができない。</w:t>
      </w:r>
    </w:p>
    <w:p w14:paraId="46E684F2" w14:textId="77777777" w:rsidR="00B41736" w:rsidRPr="00E349CF" w:rsidRDefault="007728DC">
      <w:pPr>
        <w:ind w:left="454" w:hanging="224"/>
        <w:rPr>
          <w:spacing w:val="8"/>
        </w:rPr>
      </w:pPr>
      <w:r w:rsidRPr="00E349CF">
        <w:t>３　構成員は、当企業体の利益に反しない限り自己のための営業を営むことができる。</w:t>
      </w:r>
    </w:p>
    <w:p w14:paraId="148706AB" w14:textId="77777777" w:rsidR="00B41736" w:rsidRPr="00E349CF" w:rsidRDefault="007728DC">
      <w:pPr>
        <w:ind w:left="454" w:hanging="224"/>
        <w:rPr>
          <w:spacing w:val="8"/>
        </w:rPr>
      </w:pPr>
      <w:r w:rsidRPr="00E349CF">
        <w:t>４　この協定書に基づく権利義務は、他人に譲渡することはできない。</w:t>
      </w:r>
    </w:p>
    <w:p w14:paraId="1B177DEE" w14:textId="77777777" w:rsidR="00B41736" w:rsidRPr="00E349CF" w:rsidRDefault="007728DC">
      <w:pPr>
        <w:ind w:firstLine="340"/>
        <w:rPr>
          <w:spacing w:val="8"/>
        </w:rPr>
      </w:pPr>
      <w:r w:rsidRPr="00E349CF">
        <w:t>(構成員の脱退に対する措置)</w:t>
      </w:r>
    </w:p>
    <w:p w14:paraId="6F46C297" w14:textId="77777777" w:rsidR="00B41736" w:rsidRPr="00E349CF" w:rsidRDefault="007728DC">
      <w:pPr>
        <w:ind w:left="226" w:hanging="224"/>
        <w:rPr>
          <w:spacing w:val="8"/>
        </w:rPr>
      </w:pPr>
      <w:r w:rsidRPr="00E349CF">
        <w:t>第13条　構成員は、発注者及び構成員全員の承認がなければ、当企業体が工事を完成する日までは脱退することができない。</w:t>
      </w:r>
    </w:p>
    <w:p w14:paraId="08A3FE5D" w14:textId="77777777" w:rsidR="00B41736" w:rsidRPr="00E349CF" w:rsidRDefault="007728DC">
      <w:pPr>
        <w:ind w:left="454" w:hanging="224"/>
        <w:rPr>
          <w:spacing w:val="8"/>
        </w:rPr>
      </w:pPr>
      <w:r w:rsidRPr="00E349CF">
        <w:t>２　構成員のうち工事途中において前項の規定により脱退した者がある場合においては、残存構成員が共同連帯して工事を完成する。</w:t>
      </w:r>
    </w:p>
    <w:p w14:paraId="1661F1A8" w14:textId="77777777" w:rsidR="00B41736" w:rsidRPr="00E349CF" w:rsidRDefault="007728DC">
      <w:pPr>
        <w:ind w:left="226" w:hanging="224"/>
        <w:rPr>
          <w:spacing w:val="8"/>
        </w:rPr>
      </w:pPr>
      <w:r w:rsidRPr="00E349CF">
        <w:t>第14条　構成員は、当企業体が工事の請負契約を締結していないときは、他の構成員と協議して、脱退することができる。</w:t>
      </w:r>
    </w:p>
    <w:p w14:paraId="46807287" w14:textId="77777777" w:rsidR="00B41736" w:rsidRPr="00E349CF" w:rsidRDefault="007728DC">
      <w:pPr>
        <w:ind w:left="454" w:hanging="224"/>
        <w:rPr>
          <w:spacing w:val="8"/>
        </w:rPr>
      </w:pPr>
      <w:r w:rsidRPr="00E349CF">
        <w:t>２　前項の規定により構成員が脱退したとき、当企業体は解散するものとし、代表者は、競争入札参加資格審査申請書を提出した発注者にその旨を通知するものとする。</w:t>
      </w:r>
    </w:p>
    <w:p w14:paraId="48B67D3C" w14:textId="77777777" w:rsidR="00B41736" w:rsidRPr="00E349CF" w:rsidRDefault="007728DC">
      <w:pPr>
        <w:ind w:firstLine="340"/>
        <w:rPr>
          <w:spacing w:val="8"/>
        </w:rPr>
      </w:pPr>
      <w:r w:rsidRPr="00E349CF">
        <w:t>(解散後の契約不適合責任)</w:t>
      </w:r>
    </w:p>
    <w:p w14:paraId="1BEF389F" w14:textId="77777777" w:rsidR="00B41736" w:rsidRPr="00E349CF" w:rsidRDefault="007728DC">
      <w:pPr>
        <w:ind w:left="226" w:hanging="224"/>
        <w:rPr>
          <w:spacing w:val="8"/>
        </w:rPr>
      </w:pPr>
      <w:r w:rsidRPr="00E349CF">
        <w:t>第15条　当企業体が解散した後においても、当企業体が施工した工事につき契約不適合があったときは、各構成員は共同連帯してその責に任ずるものとする。</w:t>
      </w:r>
    </w:p>
    <w:p w14:paraId="435BECBA" w14:textId="77777777" w:rsidR="00B41736" w:rsidRPr="00E349CF" w:rsidRDefault="007728DC">
      <w:pPr>
        <w:ind w:firstLine="340"/>
        <w:rPr>
          <w:spacing w:val="8"/>
        </w:rPr>
      </w:pPr>
      <w:r w:rsidRPr="00E349CF">
        <w:t>(協定書に定めのない事項)</w:t>
      </w:r>
    </w:p>
    <w:p w14:paraId="3895618E" w14:textId="77777777" w:rsidR="00B41736" w:rsidRPr="00E349CF" w:rsidRDefault="007728DC">
      <w:pPr>
        <w:ind w:left="226" w:hanging="224"/>
        <w:rPr>
          <w:spacing w:val="8"/>
        </w:rPr>
      </w:pPr>
      <w:r w:rsidRPr="00E349CF">
        <w:t>第16条　この協定書及び第８条第１項の規定による付属協定書に定めのない事項については、運営委員会において定めるものとする。</w:t>
      </w:r>
    </w:p>
    <w:p w14:paraId="55CC5116" w14:textId="77777777" w:rsidR="00B41736" w:rsidRPr="00E349CF" w:rsidRDefault="00B41736">
      <w:pPr>
        <w:rPr>
          <w:spacing w:val="8"/>
        </w:rPr>
      </w:pPr>
    </w:p>
    <w:p w14:paraId="1A4FA44B" w14:textId="62F896BD" w:rsidR="00B41736" w:rsidRPr="00E349CF" w:rsidRDefault="007728DC">
      <w:pPr>
        <w:ind w:left="226" w:right="226" w:firstLine="226"/>
        <w:rPr>
          <w:spacing w:val="8"/>
        </w:rPr>
      </w:pPr>
      <w:r w:rsidRPr="00E349CF">
        <w:t xml:space="preserve">　　　　　　　外　社は、上記のとおり　　　　　　　</w:t>
      </w:r>
      <w:r w:rsidRPr="00E349CF">
        <w:rPr>
          <w:rFonts w:hint="eastAsia"/>
        </w:rPr>
        <w:t>特定</w:t>
      </w:r>
      <w:r w:rsidRPr="00E349CF">
        <w:t>建設共同企業体協定を締結したので、その証拠としてこの協定書正本　通及び副本　通を作成し、各構成員が記名押印の上、正本については構成員各自が所持し、副本については競争入札参加資格審査申請のため</w:t>
      </w:r>
      <w:r w:rsidRPr="00E349CF">
        <w:rPr>
          <w:rFonts w:hint="eastAsia"/>
        </w:rPr>
        <w:t>一般社団法人北海道軽種馬振興公社理事長</w:t>
      </w:r>
      <w:r w:rsidRPr="00E349CF">
        <w:t>に提出する。</w:t>
      </w:r>
    </w:p>
    <w:p w14:paraId="7C5E88EA" w14:textId="77777777" w:rsidR="00B41736" w:rsidRPr="00E349CF" w:rsidRDefault="00B41736">
      <w:pPr>
        <w:rPr>
          <w:spacing w:val="8"/>
        </w:rPr>
      </w:pPr>
    </w:p>
    <w:p w14:paraId="51B777A3" w14:textId="77777777" w:rsidR="00B41736" w:rsidRPr="00E349CF" w:rsidRDefault="007728DC">
      <w:pPr>
        <w:rPr>
          <w:spacing w:val="8"/>
        </w:rPr>
      </w:pPr>
      <w:r w:rsidRPr="00E349CF">
        <w:t xml:space="preserve">　　　　　　　年　　月　　日</w:t>
      </w:r>
    </w:p>
    <w:p w14:paraId="06758129" w14:textId="77777777" w:rsidR="00B41736" w:rsidRPr="00E349CF" w:rsidRDefault="00B41736">
      <w:pPr>
        <w:rPr>
          <w:spacing w:val="8"/>
        </w:rPr>
      </w:pPr>
    </w:p>
    <w:p w14:paraId="64E8A64F" w14:textId="043B5663" w:rsidR="00B41736" w:rsidRPr="00E349CF" w:rsidRDefault="007728DC" w:rsidP="007728DC">
      <w:pPr>
        <w:ind w:right="436"/>
        <w:jc w:val="right"/>
        <w:rPr>
          <w:spacing w:val="8"/>
        </w:rPr>
      </w:pPr>
      <w:r w:rsidRPr="00E349CF">
        <w:t xml:space="preserve">共同企業体の名称　　　　　　</w:t>
      </w:r>
      <w:r w:rsidRPr="00E349CF">
        <w:rPr>
          <w:rFonts w:hint="eastAsia"/>
        </w:rPr>
        <w:t>特定</w:t>
      </w:r>
      <w:r w:rsidRPr="00E349CF">
        <w:t xml:space="preserve">建設共同企業体　　　　　</w:t>
      </w:r>
    </w:p>
    <w:p w14:paraId="4C41092D" w14:textId="77777777" w:rsidR="00B41736" w:rsidRPr="00E349CF" w:rsidRDefault="007728DC">
      <w:pPr>
        <w:ind w:right="912" w:firstLineChars="1300" w:firstLine="2834"/>
        <w:rPr>
          <w:spacing w:val="8"/>
        </w:rPr>
      </w:pPr>
      <w:r w:rsidRPr="00E349CF">
        <w:t xml:space="preserve">代表者　住　　　　所　　　　　　　　　　　　　　　　　　</w:t>
      </w:r>
    </w:p>
    <w:p w14:paraId="7609F370" w14:textId="77777777" w:rsidR="00B41736" w:rsidRPr="00E349CF" w:rsidRDefault="007728DC">
      <w:pPr>
        <w:ind w:right="912" w:firstLineChars="1700" w:firstLine="3706"/>
        <w:rPr>
          <w:spacing w:val="8"/>
        </w:rPr>
      </w:pPr>
      <w:r w:rsidRPr="00E349CF">
        <w:t xml:space="preserve">商号又は名称　　　　　　　　　　　　　　　　　　</w:t>
      </w:r>
    </w:p>
    <w:p w14:paraId="76CD05B2" w14:textId="77777777" w:rsidR="00B41736" w:rsidRPr="00E349CF" w:rsidRDefault="007728DC">
      <w:pPr>
        <w:ind w:right="774"/>
        <w:jc w:val="right"/>
        <w:rPr>
          <w:spacing w:val="8"/>
        </w:rPr>
      </w:pPr>
      <w:r w:rsidRPr="00E349CF">
        <w:rPr>
          <w:spacing w:val="37"/>
          <w:fitText w:val="1302" w:id="1"/>
        </w:rPr>
        <w:t>代表者氏</w:t>
      </w:r>
      <w:r w:rsidRPr="00E349CF">
        <w:rPr>
          <w:spacing w:val="3"/>
          <w:fitText w:val="1302" w:id="1"/>
        </w:rPr>
        <w:t>名</w:t>
      </w:r>
      <w:r w:rsidRPr="00E349CF">
        <w:t xml:space="preserve">　　　　　　　　　　　　　　</w:t>
      </w:r>
      <w:r w:rsidRPr="00E349CF">
        <w:sym w:font="JustUnitMark" w:char="002C"/>
      </w:r>
      <w:r w:rsidRPr="00E349CF">
        <w:t xml:space="preserve">　</w:t>
      </w:r>
    </w:p>
    <w:p w14:paraId="3260812A" w14:textId="77777777" w:rsidR="00B41736" w:rsidRPr="00E349CF" w:rsidRDefault="007728DC">
      <w:pPr>
        <w:ind w:right="912" w:firstLineChars="1300" w:firstLine="2834"/>
        <w:rPr>
          <w:spacing w:val="8"/>
        </w:rPr>
      </w:pPr>
      <w:r w:rsidRPr="00E349CF">
        <w:t xml:space="preserve">構成員　住　　　　所　　　　　　　　　　　　　　　　　　</w:t>
      </w:r>
    </w:p>
    <w:p w14:paraId="3B47F9B5" w14:textId="77777777" w:rsidR="00B41736" w:rsidRPr="00E349CF" w:rsidRDefault="007728DC">
      <w:pPr>
        <w:ind w:right="912"/>
        <w:jc w:val="center"/>
        <w:rPr>
          <w:spacing w:val="8"/>
        </w:rPr>
      </w:pPr>
      <w:r w:rsidRPr="00E349CF">
        <w:t xml:space="preserve">　　　商号又は名称　　　　　　　　　　　　　　　　　　</w:t>
      </w:r>
    </w:p>
    <w:p w14:paraId="5343593D" w14:textId="77777777" w:rsidR="00B41736" w:rsidRPr="00E349CF" w:rsidRDefault="007728DC">
      <w:pPr>
        <w:ind w:right="774"/>
        <w:jc w:val="right"/>
      </w:pPr>
      <w:r w:rsidRPr="00E349CF">
        <w:rPr>
          <w:spacing w:val="38"/>
          <w:fitText w:val="1302" w:id="2"/>
        </w:rPr>
        <w:t>代表者氏</w:t>
      </w:r>
      <w:r w:rsidRPr="00E349CF">
        <w:rPr>
          <w:fitText w:val="1302" w:id="2"/>
        </w:rPr>
        <w:t>名</w:t>
      </w:r>
      <w:r w:rsidRPr="00E349CF">
        <w:t xml:space="preserve">　　　　　　　　　　　　　　</w:t>
      </w:r>
      <w:r w:rsidRPr="00E349CF">
        <w:sym w:font="JustUnitMark" w:char="002C"/>
      </w:r>
      <w:r w:rsidRPr="00E349CF">
        <w:t xml:space="preserve">　</w:t>
      </w:r>
    </w:p>
    <w:p w14:paraId="23943E19" w14:textId="77777777" w:rsidR="00967958" w:rsidRPr="00E349CF" w:rsidRDefault="00967958" w:rsidP="00967958">
      <w:pPr>
        <w:ind w:right="912" w:firstLineChars="1700" w:firstLine="3706"/>
        <w:rPr>
          <w:spacing w:val="8"/>
        </w:rPr>
      </w:pPr>
      <w:r w:rsidRPr="00E349CF">
        <w:t xml:space="preserve">住　　　　所　　　　　　　　　　　　　　　　　　</w:t>
      </w:r>
    </w:p>
    <w:p w14:paraId="091F01C7" w14:textId="77777777" w:rsidR="00967958" w:rsidRPr="00E349CF" w:rsidRDefault="00967958" w:rsidP="00967958">
      <w:pPr>
        <w:ind w:right="912"/>
        <w:jc w:val="center"/>
      </w:pPr>
      <w:r w:rsidRPr="00E349CF">
        <w:t xml:space="preserve">　　　商号又は名称　　　　　　　　</w:t>
      </w:r>
      <w:r w:rsidRPr="00E349CF">
        <w:rPr>
          <w:rFonts w:hint="eastAsia"/>
        </w:rPr>
        <w:t xml:space="preserve">　　　　　　　　　　　　　　　　　　　</w:t>
      </w:r>
    </w:p>
    <w:p w14:paraId="0593E7B8" w14:textId="77777777" w:rsidR="00967958" w:rsidRPr="00E349CF" w:rsidRDefault="00967958" w:rsidP="00967958">
      <w:pPr>
        <w:ind w:right="912"/>
        <w:jc w:val="center"/>
        <w:rPr>
          <w:spacing w:val="8"/>
        </w:rPr>
      </w:pPr>
      <w:r w:rsidRPr="00E349CF">
        <w:rPr>
          <w:rFonts w:hint="eastAsia"/>
        </w:rPr>
        <w:t xml:space="preserve">　　　　</w:t>
      </w:r>
      <w:r w:rsidRPr="00E349CF">
        <w:rPr>
          <w:spacing w:val="38"/>
          <w:fitText w:val="1302" w:id="-1031492351"/>
        </w:rPr>
        <w:t>代表者氏</w:t>
      </w:r>
      <w:r w:rsidRPr="00E349CF">
        <w:rPr>
          <w:fitText w:val="1302" w:id="-1031492351"/>
        </w:rPr>
        <w:t>名</w:t>
      </w:r>
    </w:p>
    <w:p w14:paraId="3570B761" w14:textId="580226CA" w:rsidR="00B41736" w:rsidRPr="00E349CF" w:rsidRDefault="007728DC">
      <w:pPr>
        <w:rPr>
          <w:spacing w:val="8"/>
        </w:rPr>
      </w:pPr>
      <w:r w:rsidRPr="00E349CF">
        <w:rPr>
          <w:color w:val="auto"/>
          <w:sz w:val="24"/>
        </w:rPr>
        <w:br w:type="page"/>
      </w:r>
      <w:r w:rsidRPr="00E349CF">
        <w:lastRenderedPageBreak/>
        <w:t>別記第７号様式</w:t>
      </w:r>
    </w:p>
    <w:p w14:paraId="4037DAC8" w14:textId="01EF365A" w:rsidR="00B41736" w:rsidRPr="00E349CF" w:rsidRDefault="007728DC">
      <w:pPr>
        <w:jc w:val="center"/>
        <w:rPr>
          <w:spacing w:val="8"/>
        </w:rPr>
      </w:pPr>
      <w:r w:rsidRPr="00E349CF">
        <w:rPr>
          <w:rFonts w:hint="eastAsia"/>
          <w:spacing w:val="2"/>
          <w:sz w:val="24"/>
        </w:rPr>
        <w:t>特定</w:t>
      </w:r>
      <w:r w:rsidRPr="00E349CF">
        <w:rPr>
          <w:spacing w:val="2"/>
          <w:sz w:val="24"/>
        </w:rPr>
        <w:t>建設共同企業体附属協定書(甲)</w:t>
      </w:r>
    </w:p>
    <w:p w14:paraId="39D0FCA1" w14:textId="77777777" w:rsidR="00B41736" w:rsidRPr="00E349CF" w:rsidRDefault="00B41736">
      <w:pPr>
        <w:jc w:val="center"/>
        <w:rPr>
          <w:spacing w:val="8"/>
        </w:rPr>
      </w:pPr>
    </w:p>
    <w:p w14:paraId="21787B64" w14:textId="3589F022" w:rsidR="00B41736" w:rsidRPr="00E349CF" w:rsidRDefault="007728DC">
      <w:pPr>
        <w:ind w:left="226" w:firstLine="226"/>
        <w:rPr>
          <w:spacing w:val="8"/>
        </w:rPr>
      </w:pPr>
      <w:r w:rsidRPr="00E349CF">
        <w:rPr>
          <w:rFonts w:hint="eastAsia"/>
        </w:rPr>
        <w:t>一般社団法人北海道軽種馬振興公社</w:t>
      </w:r>
      <w:r w:rsidRPr="00E349CF">
        <w:t xml:space="preserve">発注に係る下記工事を　　　　　　　</w:t>
      </w:r>
      <w:r w:rsidRPr="00E349CF">
        <w:rPr>
          <w:rFonts w:hint="eastAsia"/>
        </w:rPr>
        <w:t>特定</w:t>
      </w:r>
      <w:r w:rsidRPr="00E349CF">
        <w:t xml:space="preserve">建設共同企業体が施工するため、　　　　　　　</w:t>
      </w:r>
      <w:r w:rsidRPr="00E349CF">
        <w:rPr>
          <w:rFonts w:hint="eastAsia"/>
        </w:rPr>
        <w:t>特定</w:t>
      </w:r>
      <w:r w:rsidRPr="00E349CF">
        <w:t>建設共同企業体協定書第８条第１項の規定に基づき、次のとおり協定する。</w:t>
      </w:r>
    </w:p>
    <w:p w14:paraId="26226912" w14:textId="77777777" w:rsidR="00B41736" w:rsidRPr="00E349CF" w:rsidRDefault="00B41736">
      <w:pPr>
        <w:rPr>
          <w:spacing w:val="8"/>
        </w:rPr>
      </w:pPr>
    </w:p>
    <w:p w14:paraId="1125A4CB" w14:textId="77777777" w:rsidR="00B41736" w:rsidRPr="00E349CF" w:rsidRDefault="007728DC">
      <w:pPr>
        <w:ind w:firstLine="340"/>
        <w:rPr>
          <w:color w:val="auto"/>
          <w:spacing w:val="8"/>
        </w:rPr>
      </w:pPr>
      <w:r w:rsidRPr="00E349CF">
        <w:t>(工事名)</w:t>
      </w:r>
    </w:p>
    <w:p w14:paraId="6C2FBDA2" w14:textId="77777777" w:rsidR="00B41736" w:rsidRPr="00E349CF" w:rsidRDefault="007728DC">
      <w:pPr>
        <w:ind w:left="226" w:hanging="224"/>
        <w:rPr>
          <w:color w:val="auto"/>
          <w:spacing w:val="8"/>
        </w:rPr>
      </w:pPr>
      <w:r w:rsidRPr="00E349CF">
        <w:rPr>
          <w:color w:val="auto"/>
        </w:rPr>
        <w:t>第１条　この協定書の目的である工事(以下「工事」という。)は、次のとおりとする。</w:t>
      </w:r>
    </w:p>
    <w:p w14:paraId="7E8AF166" w14:textId="48DEE633" w:rsidR="00B41736" w:rsidRPr="00E349CF" w:rsidRDefault="007728DC" w:rsidP="00E056DC">
      <w:pPr>
        <w:ind w:firstLine="908"/>
        <w:rPr>
          <w:color w:val="auto"/>
          <w:rPrChange w:id="2" w:author="hrdt106" w:date="2024-10-15T18:46:00Z" w16du:dateUtc="2024-10-15T09:46:00Z">
            <w:rPr>
              <w:color w:val="auto"/>
              <w:highlight w:val="green"/>
            </w:rPr>
          </w:rPrChange>
        </w:rPr>
      </w:pPr>
      <w:r w:rsidRPr="00E349CF">
        <w:rPr>
          <w:color w:val="auto"/>
        </w:rPr>
        <w:t xml:space="preserve">工事名　</w:t>
      </w:r>
      <w:r w:rsidR="003971CD" w:rsidRPr="00E349CF">
        <w:rPr>
          <w:rFonts w:hint="eastAsia"/>
        </w:rPr>
        <w:t xml:space="preserve">　</w:t>
      </w:r>
      <w:ins w:id="3" w:author="東田　佳丈" w:date="2024-10-12T10:11:00Z" w16du:dateUtc="2024-10-12T01:11:00Z">
        <w:r w:rsidR="003F7A72" w:rsidRPr="00E349CF">
          <w:rPr>
            <w:rFonts w:hint="eastAsia"/>
            <w:color w:val="auto"/>
            <w:rPrChange w:id="4" w:author="hrdt106" w:date="2024-10-15T18:46:00Z" w16du:dateUtc="2024-10-15T09:46:00Z">
              <w:rPr>
                <w:rFonts w:hint="eastAsia"/>
                <w:color w:val="auto"/>
                <w:highlight w:val="green"/>
              </w:rPr>
            </w:rPrChange>
          </w:rPr>
          <w:t>門別競馬場きゅう舎新築工事に伴う電気設備インフラ工事－１</w:t>
        </w:r>
      </w:ins>
      <w:del w:id="5" w:author="東田　佳丈" w:date="2024-10-12T10:11:00Z" w16du:dateUtc="2024-10-12T01:11:00Z">
        <w:r w:rsidR="00E056DC" w:rsidRPr="00E349CF" w:rsidDel="003F7A72">
          <w:rPr>
            <w:rFonts w:hint="eastAsia"/>
            <w:color w:val="auto"/>
            <w:rPrChange w:id="6" w:author="hrdt106" w:date="2024-10-15T18:46:00Z" w16du:dateUtc="2024-10-15T09:46:00Z">
              <w:rPr>
                <w:rFonts w:hint="eastAsia"/>
                <w:color w:val="auto"/>
                <w:highlight w:val="green"/>
              </w:rPr>
            </w:rPrChange>
          </w:rPr>
          <w:delText>門別競馬場きゅう舎電気工事－１</w:delText>
        </w:r>
      </w:del>
    </w:p>
    <w:p w14:paraId="335BD882" w14:textId="77777777" w:rsidR="00B41736" w:rsidRPr="00E349CF" w:rsidRDefault="007728DC">
      <w:pPr>
        <w:ind w:firstLine="340"/>
        <w:rPr>
          <w:color w:val="auto"/>
          <w:spacing w:val="8"/>
        </w:rPr>
      </w:pPr>
      <w:r w:rsidRPr="00E349CF">
        <w:rPr>
          <w:color w:val="auto"/>
        </w:rPr>
        <w:t>(出資の割合)</w:t>
      </w:r>
    </w:p>
    <w:p w14:paraId="658DAFD7" w14:textId="77777777" w:rsidR="00B41736" w:rsidRPr="00E349CF" w:rsidRDefault="007728DC">
      <w:pPr>
        <w:ind w:left="226" w:hanging="224"/>
        <w:rPr>
          <w:spacing w:val="8"/>
        </w:rPr>
      </w:pPr>
      <w:r w:rsidRPr="00E349CF">
        <w:rPr>
          <w:color w:val="auto"/>
        </w:rPr>
        <w:t>第２条　各構成員の出資の割合は、次の</w:t>
      </w:r>
      <w:r w:rsidRPr="00E349CF">
        <w:t>とおりとする。ただし、当該工事の請負代金の変更があっても、この比率は変えないものとする。</w:t>
      </w:r>
    </w:p>
    <w:p w14:paraId="079FC94A" w14:textId="77777777" w:rsidR="00B41736" w:rsidRPr="00E349CF" w:rsidRDefault="007728DC">
      <w:pPr>
        <w:ind w:firstLine="794"/>
        <w:rPr>
          <w:spacing w:val="8"/>
        </w:rPr>
      </w:pPr>
      <w:r w:rsidRPr="00E349CF">
        <w:t>(構成員名)　　　　　　　　　　％</w:t>
      </w:r>
    </w:p>
    <w:p w14:paraId="17F9CADE" w14:textId="77777777" w:rsidR="00B41736" w:rsidRPr="00E349CF" w:rsidRDefault="007728DC">
      <w:pPr>
        <w:ind w:firstLine="794"/>
      </w:pPr>
      <w:r w:rsidRPr="00E349CF">
        <w:t>(構成員名)　　　　　　　　　　％</w:t>
      </w:r>
    </w:p>
    <w:p w14:paraId="622781F3" w14:textId="77777777" w:rsidR="00967958" w:rsidRPr="00E349CF" w:rsidRDefault="00967958" w:rsidP="00967958">
      <w:pPr>
        <w:ind w:firstLine="794"/>
        <w:rPr>
          <w:spacing w:val="8"/>
        </w:rPr>
      </w:pPr>
      <w:r w:rsidRPr="00E349CF">
        <w:t>(構成員名)　　　　　　　　　　％</w:t>
      </w:r>
    </w:p>
    <w:p w14:paraId="64E855DA" w14:textId="77777777" w:rsidR="00B41736" w:rsidRPr="00E349CF" w:rsidRDefault="007728DC">
      <w:pPr>
        <w:ind w:firstLine="340"/>
        <w:rPr>
          <w:spacing w:val="8"/>
        </w:rPr>
      </w:pPr>
      <w:r w:rsidRPr="00E349CF">
        <w:t>(決算)</w:t>
      </w:r>
    </w:p>
    <w:p w14:paraId="403276AB" w14:textId="77777777" w:rsidR="00B41736" w:rsidRPr="00E349CF" w:rsidRDefault="007728DC">
      <w:pPr>
        <w:ind w:left="226" w:hanging="224"/>
        <w:rPr>
          <w:spacing w:val="8"/>
        </w:rPr>
      </w:pPr>
      <w:r w:rsidRPr="00E349CF">
        <w:t>第３条　当企業体は、工事完成のとき、当該工事について決算(残余財産の処分を含む。以下同じ。)をするものとする。ただし、当該工事が完成したとき、当企業体が現に他の工事を施工しているときは、その工事の完成の際に併せて決算することができる。</w:t>
      </w:r>
    </w:p>
    <w:p w14:paraId="6AFF5C3B" w14:textId="77777777" w:rsidR="00B41736" w:rsidRPr="00E349CF" w:rsidRDefault="007728DC">
      <w:pPr>
        <w:ind w:left="454" w:hanging="224"/>
        <w:rPr>
          <w:spacing w:val="8"/>
        </w:rPr>
      </w:pPr>
      <w:r w:rsidRPr="00E349CF">
        <w:t>２　当該工事を受注するために要した経費を、構成員全員の同意により当該工事の決算に繰り入れることができる。</w:t>
      </w:r>
    </w:p>
    <w:p w14:paraId="618222AA" w14:textId="77777777" w:rsidR="00B41736" w:rsidRPr="00E349CF" w:rsidRDefault="007728DC">
      <w:pPr>
        <w:ind w:firstLine="340"/>
        <w:rPr>
          <w:spacing w:val="8"/>
        </w:rPr>
      </w:pPr>
      <w:r w:rsidRPr="00E349CF">
        <w:t>(損益の分担)</w:t>
      </w:r>
    </w:p>
    <w:p w14:paraId="5878CEDD" w14:textId="77777777" w:rsidR="00B41736" w:rsidRPr="00E349CF" w:rsidRDefault="007728DC">
      <w:pPr>
        <w:ind w:left="226" w:hanging="224"/>
        <w:rPr>
          <w:spacing w:val="8"/>
        </w:rPr>
      </w:pPr>
      <w:r w:rsidRPr="00E349CF">
        <w:t>第４条　前条第１項の規定による決算の結果利益又は欠損を生じた場合には、構成員は第２条の規定による出資の割合によって利益の配当を受け、又は欠損を負担するものとする。</w:t>
      </w:r>
    </w:p>
    <w:p w14:paraId="2DA4DED6" w14:textId="77777777" w:rsidR="00B41736" w:rsidRPr="00E349CF" w:rsidRDefault="007728DC">
      <w:pPr>
        <w:ind w:firstLine="340"/>
        <w:rPr>
          <w:spacing w:val="8"/>
        </w:rPr>
      </w:pPr>
      <w:r w:rsidRPr="00E349CF">
        <w:t>(工事途中における構成員の脱退に対する措置)</w:t>
      </w:r>
    </w:p>
    <w:p w14:paraId="29057675" w14:textId="035288B9" w:rsidR="00B41736" w:rsidRPr="00E349CF" w:rsidRDefault="007728DC">
      <w:pPr>
        <w:ind w:left="226" w:hanging="224"/>
        <w:rPr>
          <w:spacing w:val="8"/>
        </w:rPr>
      </w:pPr>
      <w:r w:rsidRPr="00E349CF">
        <w:t>第５条　経常建設共同企業体協定書第13条第１項の規定により構成員が脱退したときにおける残存構成員の出資の割合は、脱退構成員が脱退前に有していた出資の割合を残存構成員が有している出資の割合によって分割し、これを第２条の規定による割合に加えた割合とする。</w:t>
      </w:r>
    </w:p>
    <w:p w14:paraId="519E419E" w14:textId="77777777" w:rsidR="00B41736" w:rsidRPr="00E349CF" w:rsidRDefault="007728DC">
      <w:pPr>
        <w:ind w:left="454" w:hanging="224"/>
        <w:rPr>
          <w:spacing w:val="8"/>
        </w:rPr>
      </w:pPr>
      <w:r w:rsidRPr="00E349CF">
        <w:t>２　脱退した構成員の出資金の返還は、決算の際行うものとする。ただし、決算の結果欠損金を生じた場合には、脱退した構成員の出資金から構成員が脱退しなかった場合に負担すべき金額を控除した金額を返還するものとする。</w:t>
      </w:r>
    </w:p>
    <w:p w14:paraId="3F481F71" w14:textId="77777777" w:rsidR="00B41736" w:rsidRPr="00E349CF" w:rsidRDefault="007728DC">
      <w:pPr>
        <w:ind w:left="454" w:hanging="224"/>
        <w:rPr>
          <w:spacing w:val="8"/>
        </w:rPr>
      </w:pPr>
      <w:r w:rsidRPr="00E349CF">
        <w:t>３　決算の結果利益を生じた場合において、脱退構成員には利益金の配当は行わない。</w:t>
      </w:r>
    </w:p>
    <w:p w14:paraId="4CEB121C" w14:textId="77777777" w:rsidR="00B41736" w:rsidRPr="00E349CF" w:rsidRDefault="007728DC">
      <w:pPr>
        <w:ind w:firstLine="340"/>
        <w:rPr>
          <w:spacing w:val="8"/>
        </w:rPr>
      </w:pPr>
      <w:r w:rsidRPr="00E349CF">
        <w:t>(構成員の除名)</w:t>
      </w:r>
    </w:p>
    <w:p w14:paraId="712290C3" w14:textId="77777777" w:rsidR="00B41736" w:rsidRPr="00E349CF" w:rsidRDefault="007728DC">
      <w:pPr>
        <w:ind w:left="226" w:hanging="224"/>
        <w:rPr>
          <w:spacing w:val="8"/>
        </w:rPr>
      </w:pPr>
      <w:r w:rsidRPr="00E349CF">
        <w:t>第５条の２　当企業体は、構成員のうちいずれかが、工事途中において重要な義務の不履行その他の除名し得る正当な理由を生じた場合においては、他の構成員全員及び発注者の承認により当該構成員を除名することができるものとする。</w:t>
      </w:r>
    </w:p>
    <w:p w14:paraId="56188BD0" w14:textId="77777777" w:rsidR="00B41736" w:rsidRPr="00E349CF" w:rsidRDefault="007728DC">
      <w:pPr>
        <w:ind w:left="454" w:hanging="224"/>
        <w:rPr>
          <w:spacing w:val="8"/>
        </w:rPr>
      </w:pPr>
      <w:r w:rsidRPr="00E349CF">
        <w:t>２　前項の場合において、除名した構成員に対してその旨を通知しなければならない。</w:t>
      </w:r>
    </w:p>
    <w:p w14:paraId="06B897E3" w14:textId="77777777" w:rsidR="00B41736" w:rsidRPr="00E349CF" w:rsidRDefault="007728DC">
      <w:pPr>
        <w:ind w:left="454" w:hanging="224"/>
        <w:rPr>
          <w:spacing w:val="8"/>
        </w:rPr>
      </w:pPr>
      <w:r w:rsidRPr="00E349CF">
        <w:t>３　第１項の規定により構成員が除名された場合においては、協定書第13条第２項及び前条各項を準用するものとする。</w:t>
      </w:r>
    </w:p>
    <w:p w14:paraId="72A79376" w14:textId="77777777" w:rsidR="00B41736" w:rsidRPr="00E349CF" w:rsidRDefault="007728DC">
      <w:pPr>
        <w:ind w:firstLine="340"/>
        <w:rPr>
          <w:spacing w:val="8"/>
        </w:rPr>
      </w:pPr>
      <w:r w:rsidRPr="00E349CF">
        <w:t>(工事途中における構成員の破産又は解散に対する措置)</w:t>
      </w:r>
    </w:p>
    <w:p w14:paraId="21D11852" w14:textId="77777777" w:rsidR="00B41736" w:rsidRPr="00E349CF" w:rsidRDefault="007728DC">
      <w:pPr>
        <w:ind w:left="226" w:hanging="224"/>
        <w:rPr>
          <w:spacing w:val="8"/>
        </w:rPr>
      </w:pPr>
      <w:r w:rsidRPr="00E349CF">
        <w:t>第６条　構成員のうちいずれかが工事途中において破産又は解散した場合においては、協定書第13条第２項の規定のほか、第５条各項を準用するものとする。</w:t>
      </w:r>
    </w:p>
    <w:p w14:paraId="6D9EBE67" w14:textId="77777777" w:rsidR="00B41736" w:rsidRPr="00E349CF" w:rsidRDefault="007728DC">
      <w:pPr>
        <w:ind w:firstLine="340"/>
        <w:rPr>
          <w:spacing w:val="8"/>
        </w:rPr>
      </w:pPr>
      <w:r w:rsidRPr="00E349CF">
        <w:t>(代表者の変更)</w:t>
      </w:r>
    </w:p>
    <w:p w14:paraId="23FE47F9" w14:textId="1053CA0C" w:rsidR="00B41736" w:rsidRPr="00E349CF" w:rsidRDefault="007728DC" w:rsidP="00967958">
      <w:pPr>
        <w:ind w:left="226" w:hanging="224"/>
        <w:rPr>
          <w:spacing w:val="8"/>
        </w:rPr>
      </w:pPr>
      <w:r w:rsidRPr="00E349CF">
        <w:t>第７条　代表者が脱退し若しくは除名された場合又は代表者としての責務を果たせなくなった場合においては、従前の代表者に代えて、他の構成員全員及び発注者の承認により残存構成員のうちいずれかを代表者とすることができるものとする。</w:t>
      </w:r>
    </w:p>
    <w:p w14:paraId="0F254883" w14:textId="77777777" w:rsidR="00967958" w:rsidRPr="00E349CF" w:rsidRDefault="00967958">
      <w:pPr>
        <w:ind w:left="226" w:right="226" w:firstLine="226"/>
      </w:pPr>
    </w:p>
    <w:p w14:paraId="644CED2F" w14:textId="77777777" w:rsidR="00967958" w:rsidRPr="00E349CF" w:rsidRDefault="00967958">
      <w:pPr>
        <w:ind w:left="226" w:right="226" w:firstLine="226"/>
      </w:pPr>
    </w:p>
    <w:p w14:paraId="45139AFF" w14:textId="50DFD4B6" w:rsidR="00967958" w:rsidRPr="00E349CF" w:rsidRDefault="00967958">
      <w:pPr>
        <w:ind w:left="226" w:right="226" w:firstLine="226"/>
      </w:pPr>
    </w:p>
    <w:p w14:paraId="6D1BEA6E" w14:textId="76340793" w:rsidR="00B41736" w:rsidRPr="00E349CF" w:rsidRDefault="007728DC">
      <w:pPr>
        <w:ind w:left="226" w:right="226" w:firstLine="226"/>
        <w:rPr>
          <w:spacing w:val="8"/>
        </w:rPr>
      </w:pPr>
      <w:r w:rsidRPr="00E349CF">
        <w:t xml:space="preserve">　　　　　　　外　社は、上記のとおり工事に関する出資の割合等について協定したので、その証拠としてこの協定書正本　通及び副本　通を作成し、各構成員が記名押印の上、正本については構成員各自が所持し、副本については工事請負契約書に添えて発注者に提出する。</w:t>
      </w:r>
    </w:p>
    <w:p w14:paraId="62FD6908" w14:textId="77777777" w:rsidR="00B41736" w:rsidRPr="00E349CF" w:rsidRDefault="00B41736">
      <w:pPr>
        <w:rPr>
          <w:spacing w:val="8"/>
        </w:rPr>
      </w:pPr>
    </w:p>
    <w:p w14:paraId="2EB3477A" w14:textId="77777777" w:rsidR="00B41736" w:rsidRPr="00E349CF" w:rsidRDefault="007728DC">
      <w:pPr>
        <w:rPr>
          <w:spacing w:val="8"/>
        </w:rPr>
      </w:pPr>
      <w:r w:rsidRPr="00E349CF">
        <w:t xml:space="preserve">　　　　　　　年　　月　　日</w:t>
      </w:r>
    </w:p>
    <w:p w14:paraId="2EC9D88E" w14:textId="77777777" w:rsidR="00B41736" w:rsidRPr="00E349CF" w:rsidRDefault="00B41736">
      <w:pPr>
        <w:rPr>
          <w:spacing w:val="8"/>
        </w:rPr>
      </w:pPr>
    </w:p>
    <w:p w14:paraId="10859322" w14:textId="192DFF64" w:rsidR="00B41736" w:rsidRPr="00E349CF" w:rsidRDefault="007728DC">
      <w:pPr>
        <w:jc w:val="right"/>
        <w:rPr>
          <w:spacing w:val="8"/>
        </w:rPr>
      </w:pPr>
      <w:r w:rsidRPr="00E349CF">
        <w:t xml:space="preserve">共同企業体の名称　　　　　　　</w:t>
      </w:r>
      <w:r w:rsidRPr="00E349CF">
        <w:rPr>
          <w:rFonts w:hint="eastAsia"/>
        </w:rPr>
        <w:t>特定</w:t>
      </w:r>
      <w:r w:rsidRPr="00E349CF">
        <w:t xml:space="preserve">建設共同企業体　　　　　</w:t>
      </w:r>
    </w:p>
    <w:p w14:paraId="6F6A4721" w14:textId="77777777" w:rsidR="00B41736" w:rsidRPr="00E349CF" w:rsidRDefault="007728DC">
      <w:pPr>
        <w:ind w:right="912"/>
        <w:jc w:val="center"/>
        <w:rPr>
          <w:spacing w:val="8"/>
        </w:rPr>
      </w:pPr>
      <w:r w:rsidRPr="00E349CF">
        <w:t xml:space="preserve">　　　　　　　代表者　住　　　　所　　　　　　　　　　　　　　　　　　</w:t>
      </w:r>
    </w:p>
    <w:p w14:paraId="5B37BDA4" w14:textId="77777777" w:rsidR="00B41736" w:rsidRPr="00E349CF" w:rsidRDefault="007728DC">
      <w:pPr>
        <w:ind w:right="912"/>
        <w:jc w:val="center"/>
        <w:rPr>
          <w:spacing w:val="8"/>
        </w:rPr>
      </w:pPr>
      <w:r w:rsidRPr="00E349CF">
        <w:t xml:space="preserve">　　　　　　　　　　　商号又は名称　　　　　　　　　　　　　　　　　　</w:t>
      </w:r>
    </w:p>
    <w:p w14:paraId="047311C7" w14:textId="77777777" w:rsidR="00B41736" w:rsidRPr="00E349CF" w:rsidRDefault="007728DC" w:rsidP="00967958">
      <w:pPr>
        <w:wordWrap w:val="0"/>
        <w:ind w:right="542"/>
        <w:jc w:val="right"/>
        <w:rPr>
          <w:spacing w:val="8"/>
        </w:rPr>
      </w:pPr>
      <w:r w:rsidRPr="00E349CF">
        <w:rPr>
          <w:spacing w:val="37"/>
          <w:fitText w:val="1302" w:id="3"/>
        </w:rPr>
        <w:t>代表者氏</w:t>
      </w:r>
      <w:r w:rsidRPr="00E349CF">
        <w:rPr>
          <w:spacing w:val="3"/>
          <w:fitText w:val="1302" w:id="3"/>
        </w:rPr>
        <w:t>名</w:t>
      </w:r>
      <w:r w:rsidRPr="00E349CF">
        <w:t xml:space="preserve">　　　　　　　　　　　</w:t>
      </w:r>
      <w:r w:rsidRPr="00E349CF">
        <w:sym w:font="JustUnitMark" w:char="3000"/>
      </w:r>
      <w:r w:rsidRPr="00E349CF">
        <w:sym w:font="JustUnitMark" w:char="002C"/>
      </w:r>
    </w:p>
    <w:p w14:paraId="31752434" w14:textId="77777777" w:rsidR="00967958" w:rsidRPr="00E349CF" w:rsidRDefault="007728DC" w:rsidP="00967958">
      <w:pPr>
        <w:ind w:right="912"/>
        <w:jc w:val="center"/>
        <w:rPr>
          <w:spacing w:val="8"/>
        </w:rPr>
      </w:pPr>
      <w:r w:rsidRPr="00E349CF">
        <w:t xml:space="preserve">　　　　　　　構成員　</w:t>
      </w:r>
      <w:r w:rsidR="00967958" w:rsidRPr="00E349CF">
        <w:t xml:space="preserve">住　　　　所　　　　　　　　　　　　　　　　　　</w:t>
      </w:r>
    </w:p>
    <w:p w14:paraId="75FAB7FA" w14:textId="77777777" w:rsidR="00967958" w:rsidRPr="00E349CF" w:rsidRDefault="00967958" w:rsidP="00967958">
      <w:pPr>
        <w:ind w:right="912"/>
        <w:jc w:val="center"/>
        <w:rPr>
          <w:spacing w:val="8"/>
        </w:rPr>
      </w:pPr>
      <w:r w:rsidRPr="00E349CF">
        <w:t xml:space="preserve">　　　　　　　　　　　商号又は名称　　　　　　　　　　　　　　　　　　</w:t>
      </w:r>
    </w:p>
    <w:p w14:paraId="5CBD8A5D" w14:textId="77777777" w:rsidR="00967958" w:rsidRPr="00E349CF" w:rsidRDefault="00967958" w:rsidP="00967958">
      <w:pPr>
        <w:ind w:right="912" w:firstLineChars="1600" w:firstLine="4448"/>
      </w:pPr>
      <w:r w:rsidRPr="00E349CF">
        <w:rPr>
          <w:spacing w:val="30"/>
          <w:fitText w:val="1302" w:id="-1031492096"/>
        </w:rPr>
        <w:t>代表者氏名</w:t>
      </w:r>
    </w:p>
    <w:p w14:paraId="6E71F2D1" w14:textId="57FAC039" w:rsidR="00967958" w:rsidRPr="00E349CF" w:rsidRDefault="00967958" w:rsidP="00967958">
      <w:pPr>
        <w:ind w:right="912"/>
        <w:jc w:val="center"/>
        <w:rPr>
          <w:spacing w:val="8"/>
        </w:rPr>
      </w:pPr>
      <w:r w:rsidRPr="00E349CF">
        <w:rPr>
          <w:rFonts w:hint="eastAsia"/>
        </w:rPr>
        <w:t xml:space="preserve">　　　　　　　　　　　</w:t>
      </w:r>
      <w:r w:rsidRPr="00E349CF">
        <w:t xml:space="preserve">住　　　　所　　　　　　　　　　　　　　　　　　</w:t>
      </w:r>
    </w:p>
    <w:p w14:paraId="247D1E62" w14:textId="77777777" w:rsidR="00967958" w:rsidRPr="00E349CF" w:rsidRDefault="00967958" w:rsidP="00967958">
      <w:pPr>
        <w:ind w:right="912"/>
        <w:jc w:val="center"/>
        <w:rPr>
          <w:spacing w:val="8"/>
        </w:rPr>
      </w:pPr>
      <w:r w:rsidRPr="00E349CF">
        <w:t xml:space="preserve">　　　　　　　　　　　商号又は名称　　　　　　　　　　　　　　　　　　</w:t>
      </w:r>
    </w:p>
    <w:p w14:paraId="2C5C3BF0" w14:textId="388E2056" w:rsidR="00967958" w:rsidRPr="00E349CF" w:rsidRDefault="00967958" w:rsidP="00967958">
      <w:pPr>
        <w:ind w:right="912"/>
        <w:jc w:val="center"/>
      </w:pPr>
      <w:r w:rsidRPr="00E349CF">
        <w:rPr>
          <w:rFonts w:hint="eastAsia"/>
        </w:rPr>
        <w:t xml:space="preserve">　　　　　　　　　　　　</w:t>
      </w:r>
      <w:r w:rsidRPr="00E349CF">
        <w:rPr>
          <w:spacing w:val="49"/>
          <w:fitText w:val="1394" w:id="-1031491835"/>
        </w:rPr>
        <w:t>代表者氏</w:t>
      </w:r>
      <w:r w:rsidRPr="00E349CF">
        <w:rPr>
          <w:spacing w:val="1"/>
          <w:fitText w:val="1394" w:id="-1031491835"/>
        </w:rPr>
        <w:t>名</w:t>
      </w:r>
    </w:p>
    <w:p w14:paraId="07A5D71F" w14:textId="249423FE" w:rsidR="00B41736" w:rsidRPr="00E349CF" w:rsidRDefault="00967958" w:rsidP="00DA1AF4">
      <w:pPr>
        <w:ind w:right="912"/>
        <w:jc w:val="center"/>
        <w:rPr>
          <w:spacing w:val="8"/>
        </w:rPr>
      </w:pPr>
      <w:r w:rsidRPr="00E349CF">
        <w:rPr>
          <w:rFonts w:hint="eastAsia"/>
        </w:rPr>
        <w:t xml:space="preserve">　　　　　　　　</w:t>
      </w:r>
    </w:p>
    <w:p w14:paraId="003A802E" w14:textId="77777777" w:rsidR="00B41736" w:rsidRPr="00E349CF" w:rsidRDefault="00B41736">
      <w:pPr>
        <w:rPr>
          <w:spacing w:val="8"/>
        </w:rPr>
      </w:pPr>
    </w:p>
    <w:p w14:paraId="5F5415DD" w14:textId="5B546CD3" w:rsidR="00B41736" w:rsidRPr="00E349CF" w:rsidRDefault="007728DC">
      <w:pPr>
        <w:rPr>
          <w:spacing w:val="8"/>
        </w:rPr>
      </w:pPr>
      <w:r w:rsidRPr="00E349CF">
        <w:rPr>
          <w:color w:val="auto"/>
          <w:sz w:val="24"/>
        </w:rPr>
        <w:br w:type="page"/>
      </w:r>
      <w:r w:rsidRPr="00E349CF">
        <w:t>別記第８号様式</w:t>
      </w:r>
    </w:p>
    <w:p w14:paraId="37D79F1F" w14:textId="3E8AD0B1" w:rsidR="00B41736" w:rsidRPr="00E349CF" w:rsidRDefault="007728DC">
      <w:pPr>
        <w:jc w:val="center"/>
        <w:rPr>
          <w:spacing w:val="8"/>
        </w:rPr>
      </w:pPr>
      <w:r w:rsidRPr="00E349CF">
        <w:rPr>
          <w:rFonts w:hint="eastAsia"/>
          <w:spacing w:val="2"/>
          <w:sz w:val="24"/>
        </w:rPr>
        <w:t>特定</w:t>
      </w:r>
      <w:r w:rsidRPr="00E349CF">
        <w:rPr>
          <w:spacing w:val="2"/>
          <w:sz w:val="24"/>
        </w:rPr>
        <w:t>建設共同企業体協定書(乙)</w:t>
      </w:r>
    </w:p>
    <w:p w14:paraId="66003656" w14:textId="2094DB04" w:rsidR="00B41736" w:rsidRPr="00E349CF" w:rsidRDefault="007728DC">
      <w:pPr>
        <w:ind w:firstLine="340"/>
        <w:rPr>
          <w:spacing w:val="8"/>
        </w:rPr>
      </w:pPr>
      <w:r w:rsidRPr="00E349CF">
        <w:t>(目的)</w:t>
      </w:r>
      <w:r w:rsidR="003971CD" w:rsidRPr="00E349CF">
        <w:rPr>
          <w:noProof/>
        </w:rPr>
        <w:t xml:space="preserve"> </w:t>
      </w:r>
    </w:p>
    <w:p w14:paraId="3131656C" w14:textId="69EE474F" w:rsidR="00B41736" w:rsidRPr="00E349CF" w:rsidRDefault="007728DC" w:rsidP="00E056DC">
      <w:pPr>
        <w:ind w:left="226" w:hanging="224"/>
        <w:rPr>
          <w:color w:val="auto"/>
          <w:rPrChange w:id="7" w:author="hrdt106" w:date="2024-10-15T18:46:00Z" w16du:dateUtc="2024-10-15T09:46:00Z">
            <w:rPr>
              <w:color w:val="auto"/>
              <w:highlight w:val="green"/>
            </w:rPr>
          </w:rPrChange>
        </w:rPr>
      </w:pPr>
      <w:r w:rsidRPr="00E349CF">
        <w:t>第１条　当共同企業体は</w:t>
      </w:r>
      <w:r w:rsidRPr="00E349CF">
        <w:rPr>
          <w:color w:val="auto"/>
        </w:rPr>
        <w:t>、</w:t>
      </w:r>
      <w:ins w:id="8" w:author="東田　佳丈" w:date="2024-10-12T10:11:00Z" w16du:dateUtc="2024-10-12T01:11:00Z">
        <w:r w:rsidR="003F7A72" w:rsidRPr="00E349CF">
          <w:rPr>
            <w:rFonts w:hint="eastAsia"/>
            <w:color w:val="auto"/>
            <w:rPrChange w:id="9" w:author="hrdt106" w:date="2024-10-15T18:46:00Z" w16du:dateUtc="2024-10-15T09:46:00Z">
              <w:rPr>
                <w:rFonts w:hint="eastAsia"/>
                <w:color w:val="auto"/>
                <w:highlight w:val="green"/>
              </w:rPr>
            </w:rPrChange>
          </w:rPr>
          <w:t>門別競馬場きゅう舎新築工事に伴う電気設備インフラ工事－１</w:t>
        </w:r>
      </w:ins>
      <w:del w:id="10" w:author="東田　佳丈" w:date="2024-10-12T10:11:00Z" w16du:dateUtc="2024-10-12T01:11:00Z">
        <w:r w:rsidR="00E056DC" w:rsidRPr="00E349CF" w:rsidDel="003F7A72">
          <w:rPr>
            <w:rFonts w:hint="eastAsia"/>
            <w:color w:val="auto"/>
            <w:rPrChange w:id="11" w:author="hrdt106" w:date="2024-10-15T18:46:00Z" w16du:dateUtc="2024-10-15T09:46:00Z">
              <w:rPr>
                <w:rFonts w:hint="eastAsia"/>
                <w:color w:val="auto"/>
                <w:highlight w:val="green"/>
              </w:rPr>
            </w:rPrChange>
          </w:rPr>
          <w:delText>門別競馬場きゅう舎電気工事－１</w:delText>
        </w:r>
      </w:del>
      <w:r w:rsidR="007B6797" w:rsidRPr="00E349CF">
        <w:rPr>
          <w:color w:val="auto"/>
        </w:rPr>
        <w:t xml:space="preserve"> </w:t>
      </w:r>
      <w:r w:rsidRPr="00E349CF">
        <w:rPr>
          <w:color w:val="auto"/>
        </w:rPr>
        <w:t>(以下「工事」という。)を共同連帯して施工することを目的とする。</w:t>
      </w:r>
    </w:p>
    <w:p w14:paraId="4F0CB474" w14:textId="2B2BFD31" w:rsidR="00B41736" w:rsidRPr="00E349CF" w:rsidRDefault="007728DC">
      <w:pPr>
        <w:ind w:firstLine="340"/>
        <w:rPr>
          <w:color w:val="auto"/>
          <w:spacing w:val="8"/>
        </w:rPr>
      </w:pPr>
      <w:r w:rsidRPr="00E349CF">
        <w:rPr>
          <w:color w:val="auto"/>
        </w:rPr>
        <w:t>(名称)</w:t>
      </w:r>
    </w:p>
    <w:p w14:paraId="3573A646" w14:textId="3939B6ED" w:rsidR="00B41736" w:rsidRPr="00E349CF" w:rsidRDefault="007728DC">
      <w:pPr>
        <w:ind w:left="226" w:hanging="224"/>
        <w:rPr>
          <w:spacing w:val="8"/>
        </w:rPr>
      </w:pPr>
      <w:r w:rsidRPr="00E349CF">
        <w:rPr>
          <w:color w:val="auto"/>
        </w:rPr>
        <w:t xml:space="preserve">第２条　当共同企業体は、　　　　　　</w:t>
      </w:r>
      <w:r w:rsidRPr="00E349CF">
        <w:t xml:space="preserve">　</w:t>
      </w:r>
      <w:r w:rsidRPr="00E349CF">
        <w:rPr>
          <w:rFonts w:hint="eastAsia"/>
        </w:rPr>
        <w:t>特定</w:t>
      </w:r>
      <w:r w:rsidRPr="00E349CF">
        <w:t>建設共同企業体(以下「企業体」という。)と称する。</w:t>
      </w:r>
    </w:p>
    <w:p w14:paraId="30BEA6FE" w14:textId="77777777" w:rsidR="00B41736" w:rsidRPr="00E349CF" w:rsidRDefault="007728DC">
      <w:pPr>
        <w:ind w:firstLine="340"/>
        <w:rPr>
          <w:spacing w:val="8"/>
        </w:rPr>
      </w:pPr>
      <w:r w:rsidRPr="00E349CF">
        <w:t>(事務所の所在地)</w:t>
      </w:r>
    </w:p>
    <w:p w14:paraId="1D1936C4" w14:textId="77777777" w:rsidR="00B41736" w:rsidRPr="00E349CF" w:rsidRDefault="007728DC">
      <w:pPr>
        <w:rPr>
          <w:spacing w:val="8"/>
        </w:rPr>
      </w:pPr>
      <w:r w:rsidRPr="00E349CF">
        <w:t>第３条　当企業体は、事務所を　　　　　　　　　　　に置く。</w:t>
      </w:r>
    </w:p>
    <w:p w14:paraId="6B56C488" w14:textId="77777777" w:rsidR="00B41736" w:rsidRPr="00E349CF" w:rsidRDefault="007728DC">
      <w:pPr>
        <w:ind w:firstLine="340"/>
        <w:rPr>
          <w:spacing w:val="8"/>
        </w:rPr>
      </w:pPr>
      <w:r w:rsidRPr="00E349CF">
        <w:t>(成立の時期及び解散の時期)</w:t>
      </w:r>
    </w:p>
    <w:p w14:paraId="7ABE929C" w14:textId="77777777" w:rsidR="00B41736" w:rsidRPr="00E349CF" w:rsidRDefault="007728DC">
      <w:pPr>
        <w:ind w:left="226" w:hanging="224"/>
        <w:rPr>
          <w:spacing w:val="8"/>
        </w:rPr>
      </w:pPr>
      <w:r w:rsidRPr="00E349CF">
        <w:t>第４条　当企業体は、　　　年　月　日に成立し、　　　年　月　日に解散する。ただし、存続期間満了の日において工事を施工している場合(工事の完成後、工事の請負代金等の受領等が完了していない場合を含む。)は、当該工事が完成し、かつ、工事請負代金等の受領等が完了したときに解散するものとする。</w:t>
      </w:r>
    </w:p>
    <w:p w14:paraId="7C0B5897" w14:textId="153BBB09" w:rsidR="00B41736" w:rsidRPr="00E349CF" w:rsidRDefault="007728DC">
      <w:pPr>
        <w:ind w:left="454" w:hanging="224"/>
        <w:rPr>
          <w:spacing w:val="8"/>
        </w:rPr>
      </w:pPr>
      <w:r w:rsidRPr="00E349CF">
        <w:t>２　前項の規定による存続期間の終期(前項ただし書の場合を除く。)は、構成員全員の合意に基づいて、これを延長し、又は短縮することができる。</w:t>
      </w:r>
    </w:p>
    <w:p w14:paraId="5A5284AD" w14:textId="77777777" w:rsidR="00B41736" w:rsidRPr="00E349CF" w:rsidRDefault="007728DC">
      <w:pPr>
        <w:ind w:firstLine="340"/>
        <w:rPr>
          <w:spacing w:val="8"/>
        </w:rPr>
      </w:pPr>
      <w:r w:rsidRPr="00E349CF">
        <w:t>(構成員の住所及び名称)</w:t>
      </w:r>
    </w:p>
    <w:p w14:paraId="2AB8C960" w14:textId="77777777" w:rsidR="00B41736" w:rsidRPr="00E349CF" w:rsidRDefault="007728DC">
      <w:pPr>
        <w:ind w:left="680" w:hanging="678"/>
        <w:rPr>
          <w:spacing w:val="8"/>
        </w:rPr>
      </w:pPr>
      <w:r w:rsidRPr="00E349CF">
        <w:t>第５条　当企業体の構成員は、次のとおりとする。</w:t>
      </w:r>
    </w:p>
    <w:p w14:paraId="0E122A44" w14:textId="77777777" w:rsidR="00B41736" w:rsidRPr="00E349CF" w:rsidRDefault="007728DC">
      <w:pPr>
        <w:ind w:firstLine="680"/>
        <w:rPr>
          <w:spacing w:val="8"/>
        </w:rPr>
      </w:pPr>
      <w:r w:rsidRPr="00E349CF">
        <w:t>住　　　　所</w:t>
      </w:r>
    </w:p>
    <w:p w14:paraId="69EC23A1" w14:textId="77777777" w:rsidR="00B41736" w:rsidRPr="00E349CF" w:rsidRDefault="007728DC">
      <w:pPr>
        <w:ind w:firstLine="680"/>
        <w:rPr>
          <w:spacing w:val="8"/>
        </w:rPr>
      </w:pPr>
      <w:r w:rsidRPr="00E349CF">
        <w:t>商号又は名称</w:t>
      </w:r>
    </w:p>
    <w:p w14:paraId="231FC8C8" w14:textId="77777777" w:rsidR="00B41736" w:rsidRPr="00E349CF" w:rsidRDefault="007728DC">
      <w:pPr>
        <w:ind w:firstLine="680"/>
        <w:rPr>
          <w:spacing w:val="8"/>
        </w:rPr>
      </w:pPr>
      <w:r w:rsidRPr="00E349CF">
        <w:t>住　　　　所</w:t>
      </w:r>
    </w:p>
    <w:p w14:paraId="15666CB6" w14:textId="77777777" w:rsidR="00B41736" w:rsidRPr="00E349CF" w:rsidRDefault="007728DC">
      <w:pPr>
        <w:ind w:firstLine="680"/>
        <w:rPr>
          <w:spacing w:val="8"/>
        </w:rPr>
      </w:pPr>
      <w:r w:rsidRPr="00E349CF">
        <w:t>商号又は名称</w:t>
      </w:r>
    </w:p>
    <w:p w14:paraId="5549CDBF" w14:textId="77777777" w:rsidR="00967958" w:rsidRPr="00E349CF" w:rsidRDefault="00967958" w:rsidP="00967958">
      <w:pPr>
        <w:ind w:firstLine="680"/>
        <w:rPr>
          <w:spacing w:val="8"/>
        </w:rPr>
      </w:pPr>
      <w:r w:rsidRPr="00E349CF">
        <w:t>住　　　　所</w:t>
      </w:r>
    </w:p>
    <w:p w14:paraId="0B66FFDE" w14:textId="77777777" w:rsidR="00967958" w:rsidRPr="00E349CF" w:rsidRDefault="00967958" w:rsidP="00967958">
      <w:pPr>
        <w:ind w:firstLine="680"/>
        <w:rPr>
          <w:spacing w:val="8"/>
        </w:rPr>
      </w:pPr>
      <w:r w:rsidRPr="00E349CF">
        <w:t>商号又は名称</w:t>
      </w:r>
    </w:p>
    <w:p w14:paraId="68DF61B4" w14:textId="77777777" w:rsidR="00B41736" w:rsidRPr="00E349CF" w:rsidRDefault="007728DC">
      <w:pPr>
        <w:ind w:firstLine="340"/>
        <w:rPr>
          <w:spacing w:val="8"/>
        </w:rPr>
      </w:pPr>
      <w:r w:rsidRPr="00E349CF">
        <w:t>(代表者の名称)</w:t>
      </w:r>
    </w:p>
    <w:p w14:paraId="5CB432C5" w14:textId="5B51D4B4" w:rsidR="00B41736" w:rsidRPr="00E349CF" w:rsidRDefault="007728DC">
      <w:pPr>
        <w:ind w:left="680" w:hanging="678"/>
        <w:rPr>
          <w:spacing w:val="8"/>
        </w:rPr>
      </w:pPr>
      <w:r w:rsidRPr="00E349CF">
        <w:t>第６条　当企業体は、　　　　　　　　　　を代表者とする。</w:t>
      </w:r>
    </w:p>
    <w:p w14:paraId="080C9D7D" w14:textId="77777777" w:rsidR="00B41736" w:rsidRPr="00E349CF" w:rsidRDefault="007728DC">
      <w:pPr>
        <w:ind w:firstLine="340"/>
        <w:rPr>
          <w:spacing w:val="8"/>
        </w:rPr>
      </w:pPr>
      <w:r w:rsidRPr="00E349CF">
        <w:t>(代表者の権限)</w:t>
      </w:r>
    </w:p>
    <w:p w14:paraId="670289CB" w14:textId="6CFC2D0D" w:rsidR="00B41736" w:rsidRPr="00E349CF" w:rsidRDefault="007728DC">
      <w:pPr>
        <w:ind w:left="226" w:hanging="224"/>
        <w:rPr>
          <w:spacing w:val="8"/>
        </w:rPr>
      </w:pPr>
      <w:r w:rsidRPr="00E349CF">
        <w:t>第７条　当企業体の代表者は、工事の施工に関し、当企業体を代表して、発注者及び監督官庁等と折衝する権限並びに運営委員会の決定に従い自己の名義をもって請負契約に基づく行為を行う権限及び当企業体に属する財産を管理する権限を有するものとする。</w:t>
      </w:r>
    </w:p>
    <w:p w14:paraId="676D123A" w14:textId="77777777" w:rsidR="00B41736" w:rsidRPr="00E349CF" w:rsidRDefault="007728DC">
      <w:pPr>
        <w:ind w:firstLine="340"/>
        <w:rPr>
          <w:spacing w:val="8"/>
        </w:rPr>
      </w:pPr>
      <w:r w:rsidRPr="00E349CF">
        <w:t>(分担工事額)</w:t>
      </w:r>
    </w:p>
    <w:p w14:paraId="5E6120F9" w14:textId="77777777" w:rsidR="00B41736" w:rsidRPr="00E349CF" w:rsidRDefault="007728DC">
      <w:pPr>
        <w:ind w:left="226" w:hanging="224"/>
        <w:rPr>
          <w:spacing w:val="8"/>
        </w:rPr>
      </w:pPr>
      <w:r w:rsidRPr="00E349CF">
        <w:t>第８条　各構成員の工事の分担は、次のとおりとする。ただし、分担工事の一部につき発注者と契約内容の変更があったときは、それに応じて分担の変更があるものとする。</w:t>
      </w:r>
    </w:p>
    <w:p w14:paraId="4F3ACB7F" w14:textId="77777777" w:rsidR="00B41736" w:rsidRPr="00E349CF" w:rsidRDefault="007728DC">
      <w:pPr>
        <w:ind w:left="1360" w:firstLine="1360"/>
        <w:rPr>
          <w:spacing w:val="8"/>
        </w:rPr>
      </w:pPr>
      <w:r w:rsidRPr="00E349CF">
        <w:t>工事　(構成員名)</w:t>
      </w:r>
    </w:p>
    <w:p w14:paraId="1D9D9537" w14:textId="77777777" w:rsidR="00B41736" w:rsidRPr="00E349CF" w:rsidRDefault="007728DC">
      <w:pPr>
        <w:ind w:left="1360" w:firstLine="1360"/>
        <w:rPr>
          <w:spacing w:val="8"/>
        </w:rPr>
      </w:pPr>
      <w:r w:rsidRPr="00E349CF">
        <w:t>工事　(構成員名)</w:t>
      </w:r>
    </w:p>
    <w:p w14:paraId="651640C0" w14:textId="77777777" w:rsidR="00967958" w:rsidRPr="00E349CF" w:rsidRDefault="00967958" w:rsidP="00967958">
      <w:pPr>
        <w:ind w:firstLineChars="100" w:firstLine="218"/>
        <w:rPr>
          <w:spacing w:val="8"/>
        </w:rPr>
      </w:pPr>
      <w:r w:rsidRPr="00E349CF">
        <w:rPr>
          <w:rFonts w:hint="eastAsia"/>
        </w:rPr>
        <w:t xml:space="preserve">　　　　　　　　　　　 </w:t>
      </w:r>
      <w:r w:rsidRPr="00E349CF">
        <w:t>工事　(構成員名)</w:t>
      </w:r>
    </w:p>
    <w:p w14:paraId="41721CCC" w14:textId="5246E22B" w:rsidR="00B41736" w:rsidRPr="00E349CF" w:rsidRDefault="007728DC">
      <w:pPr>
        <w:ind w:left="454" w:hanging="224"/>
        <w:rPr>
          <w:spacing w:val="8"/>
        </w:rPr>
      </w:pPr>
      <w:r w:rsidRPr="00E349CF">
        <w:t>２　前項に規定する分担工事の工事額については、運営委員会が定め発注者に通知する。発注者との間で契約内容が変更されたときも同様とする。</w:t>
      </w:r>
    </w:p>
    <w:p w14:paraId="51C79254" w14:textId="77777777" w:rsidR="00B41736" w:rsidRPr="00E349CF" w:rsidRDefault="007728DC">
      <w:pPr>
        <w:ind w:firstLine="340"/>
        <w:rPr>
          <w:spacing w:val="8"/>
        </w:rPr>
      </w:pPr>
      <w:r w:rsidRPr="00E349CF">
        <w:t>(運営委員会)</w:t>
      </w:r>
    </w:p>
    <w:p w14:paraId="704580A5" w14:textId="77777777" w:rsidR="00B41736" w:rsidRPr="00E349CF" w:rsidRDefault="007728DC">
      <w:pPr>
        <w:ind w:left="226" w:hanging="224"/>
        <w:rPr>
          <w:spacing w:val="8"/>
        </w:rPr>
      </w:pPr>
      <w:r w:rsidRPr="00E349CF">
        <w:t>第９条　当企業体は、構成員全員をもって、代表者を委員長とする運営委員会を設置し、工事の完成に当たるものとする。</w:t>
      </w:r>
    </w:p>
    <w:p w14:paraId="35653BDE" w14:textId="77777777" w:rsidR="00B41736" w:rsidRPr="00E349CF" w:rsidRDefault="007728DC">
      <w:pPr>
        <w:ind w:firstLine="340"/>
        <w:rPr>
          <w:spacing w:val="8"/>
        </w:rPr>
      </w:pPr>
      <w:r w:rsidRPr="00E349CF">
        <w:t>(構成員の責任)</w:t>
      </w:r>
    </w:p>
    <w:p w14:paraId="07B68C4B" w14:textId="77777777" w:rsidR="00B41736" w:rsidRPr="00E349CF" w:rsidRDefault="007728DC">
      <w:pPr>
        <w:ind w:left="226" w:hanging="224"/>
        <w:rPr>
          <w:spacing w:val="8"/>
        </w:rPr>
      </w:pPr>
      <w:r w:rsidRPr="00E349CF">
        <w:t>第10条　各構成員は、運営委員会が作成した工事工程表によりそれぞれの分担工事の進捗を図り、契約の履行に関し、連帯して責任を負うものとする。</w:t>
      </w:r>
    </w:p>
    <w:p w14:paraId="0130C828" w14:textId="77777777" w:rsidR="00B41736" w:rsidRPr="00E349CF" w:rsidRDefault="007728DC">
      <w:pPr>
        <w:ind w:firstLine="340"/>
        <w:rPr>
          <w:spacing w:val="8"/>
        </w:rPr>
      </w:pPr>
      <w:r w:rsidRPr="00E349CF">
        <w:t>(取引金融機関)</w:t>
      </w:r>
    </w:p>
    <w:p w14:paraId="477B4EC5" w14:textId="77777777" w:rsidR="00B41736" w:rsidRPr="00E349CF" w:rsidRDefault="007728DC">
      <w:pPr>
        <w:ind w:left="226" w:hanging="224"/>
        <w:rPr>
          <w:spacing w:val="8"/>
        </w:rPr>
      </w:pPr>
      <w:r w:rsidRPr="00E349CF">
        <w:t>第11条　当企業体の取引金融機関は、　　　　　銀行　　　　店とし、代表者の名義により設けられた別口預金口座によって取引するものとする。</w:t>
      </w:r>
    </w:p>
    <w:p w14:paraId="6089A3CC" w14:textId="77777777" w:rsidR="00B41736" w:rsidRPr="00E349CF" w:rsidRDefault="007728DC">
      <w:pPr>
        <w:ind w:firstLine="340"/>
        <w:rPr>
          <w:spacing w:val="8"/>
        </w:rPr>
      </w:pPr>
      <w:r w:rsidRPr="00E349CF">
        <w:t>(構成員の必要経費の分配)</w:t>
      </w:r>
    </w:p>
    <w:p w14:paraId="1B5DB250" w14:textId="6CB79ECF" w:rsidR="00B41736" w:rsidRPr="00E349CF" w:rsidRDefault="007728DC">
      <w:pPr>
        <w:ind w:left="226" w:hanging="224"/>
        <w:rPr>
          <w:spacing w:val="8"/>
        </w:rPr>
      </w:pPr>
      <w:r w:rsidRPr="00E349CF">
        <w:t>第12条　構成員は、その分担工事の施工のため、運営委員会の定めるところにより必要な経費の分配を受けるものとする。</w:t>
      </w:r>
    </w:p>
    <w:p w14:paraId="748E5B6F" w14:textId="56D57B73" w:rsidR="00B41736" w:rsidRPr="00E349CF" w:rsidRDefault="007728DC">
      <w:pPr>
        <w:ind w:firstLine="340"/>
        <w:rPr>
          <w:spacing w:val="8"/>
        </w:rPr>
      </w:pPr>
      <w:r w:rsidRPr="00E349CF">
        <w:t>(共通費用の分担)</w:t>
      </w:r>
    </w:p>
    <w:p w14:paraId="1456B041" w14:textId="77777777" w:rsidR="00B41736" w:rsidRPr="00E349CF" w:rsidRDefault="007728DC">
      <w:pPr>
        <w:ind w:left="226" w:hanging="224"/>
        <w:rPr>
          <w:spacing w:val="8"/>
        </w:rPr>
      </w:pPr>
      <w:r w:rsidRPr="00E349CF">
        <w:t>第13条　工事の施工中に発生した共通の経費等については、分担工事額の割合により毎月１回運営委員会において、各構成員の分担額を決定するものとする。</w:t>
      </w:r>
    </w:p>
    <w:p w14:paraId="5CB47C10" w14:textId="77777777" w:rsidR="00B41736" w:rsidRPr="00E349CF" w:rsidRDefault="007728DC">
      <w:pPr>
        <w:ind w:firstLine="340"/>
        <w:rPr>
          <w:spacing w:val="8"/>
        </w:rPr>
      </w:pPr>
      <w:r w:rsidRPr="00E349CF">
        <w:t>(構成員の相互間の責任分担)</w:t>
      </w:r>
    </w:p>
    <w:p w14:paraId="13085279" w14:textId="77777777" w:rsidR="00B41736" w:rsidRPr="00E349CF" w:rsidRDefault="007728DC">
      <w:pPr>
        <w:ind w:left="226" w:hanging="224"/>
        <w:rPr>
          <w:spacing w:val="8"/>
        </w:rPr>
      </w:pPr>
      <w:r w:rsidRPr="00E349CF">
        <w:t>第14条　構成員は、その分担工事に関し、発注者及び第三者に与えた損害は、当該構成員がこれを負担するものとする。</w:t>
      </w:r>
    </w:p>
    <w:p w14:paraId="4150AB92" w14:textId="77777777" w:rsidR="00B41736" w:rsidRPr="00E349CF" w:rsidRDefault="007728DC">
      <w:pPr>
        <w:ind w:left="454" w:hanging="224"/>
        <w:rPr>
          <w:spacing w:val="8"/>
        </w:rPr>
      </w:pPr>
      <w:r w:rsidRPr="00E349CF">
        <w:t>２　構成員は、他の構成員に損害を与えたときは、その構成員との協議に基づいて、その損害を負担するものとする。</w:t>
      </w:r>
    </w:p>
    <w:p w14:paraId="4ED2E20B" w14:textId="77777777" w:rsidR="00B41736" w:rsidRPr="00E349CF" w:rsidRDefault="007728DC">
      <w:pPr>
        <w:ind w:left="454" w:hanging="224"/>
        <w:rPr>
          <w:spacing w:val="8"/>
        </w:rPr>
      </w:pPr>
      <w:r w:rsidRPr="00E349CF">
        <w:t>３　前２項に規定する責任について協議が整わないときは、運営委員会の決定に従うものとする。</w:t>
      </w:r>
    </w:p>
    <w:p w14:paraId="0B36B051" w14:textId="77777777" w:rsidR="00B41736" w:rsidRPr="00E349CF" w:rsidRDefault="007728DC">
      <w:pPr>
        <w:ind w:left="454" w:hanging="224"/>
        <w:rPr>
          <w:spacing w:val="8"/>
        </w:rPr>
      </w:pPr>
      <w:r w:rsidRPr="00E349CF">
        <w:t>４　前３項の規定は、いかなる意味においても第10条に規定する当企業体の責任を免れるものではない。</w:t>
      </w:r>
    </w:p>
    <w:p w14:paraId="4C16D19E" w14:textId="77777777" w:rsidR="00B41736" w:rsidRPr="00E349CF" w:rsidRDefault="007728DC">
      <w:pPr>
        <w:ind w:firstLine="340"/>
        <w:rPr>
          <w:spacing w:val="8"/>
        </w:rPr>
      </w:pPr>
      <w:r w:rsidRPr="00E349CF">
        <w:t>(権利義務の譲渡の制限)</w:t>
      </w:r>
    </w:p>
    <w:p w14:paraId="22746B19" w14:textId="77777777" w:rsidR="00B41736" w:rsidRPr="00E349CF" w:rsidRDefault="007728DC">
      <w:pPr>
        <w:ind w:left="226" w:hanging="224"/>
        <w:rPr>
          <w:spacing w:val="8"/>
        </w:rPr>
      </w:pPr>
      <w:r w:rsidRPr="00E349CF">
        <w:t>第15条　この協定書に基づく権利義務は、他人に譲渡することができない。</w:t>
      </w:r>
    </w:p>
    <w:p w14:paraId="673D699C" w14:textId="77777777" w:rsidR="00B41736" w:rsidRPr="00E349CF" w:rsidRDefault="007728DC">
      <w:pPr>
        <w:ind w:firstLine="340"/>
        <w:rPr>
          <w:spacing w:val="8"/>
        </w:rPr>
      </w:pPr>
      <w:r w:rsidRPr="00E349CF">
        <w:t>(工事途中における構成員の脱退)</w:t>
      </w:r>
    </w:p>
    <w:p w14:paraId="3A09631C" w14:textId="77777777" w:rsidR="00B41736" w:rsidRPr="00E349CF" w:rsidRDefault="007728DC">
      <w:pPr>
        <w:ind w:left="226" w:hanging="224"/>
        <w:rPr>
          <w:spacing w:val="8"/>
        </w:rPr>
      </w:pPr>
      <w:r w:rsidRPr="00E349CF">
        <w:t>第16条　構成員は、当企業体が工事を完成する日までは脱退することができない。</w:t>
      </w:r>
    </w:p>
    <w:p w14:paraId="152BF00F" w14:textId="77777777" w:rsidR="00B41736" w:rsidRPr="00E349CF" w:rsidRDefault="007728DC">
      <w:pPr>
        <w:ind w:firstLine="340"/>
        <w:rPr>
          <w:spacing w:val="8"/>
        </w:rPr>
      </w:pPr>
      <w:r w:rsidRPr="00E349CF">
        <w:t>(工事途中における構成員の破産又は解散に対する措置)</w:t>
      </w:r>
    </w:p>
    <w:p w14:paraId="51A51C7B" w14:textId="77777777" w:rsidR="00B41736" w:rsidRPr="00E349CF" w:rsidRDefault="007728DC">
      <w:pPr>
        <w:ind w:left="226" w:hanging="224"/>
        <w:rPr>
          <w:spacing w:val="8"/>
        </w:rPr>
      </w:pPr>
      <w:r w:rsidRPr="00E349CF">
        <w:t>第17条　構成員のうちいずれかが工事途中において破産又は解散した場合においては、残存構成員が共同連帯して当該構成員の分担工事を完成するものとする。</w:t>
      </w:r>
    </w:p>
    <w:p w14:paraId="46427AE4" w14:textId="77777777" w:rsidR="00B41736" w:rsidRPr="00E349CF" w:rsidRDefault="007728DC">
      <w:pPr>
        <w:ind w:left="454" w:hanging="224"/>
        <w:rPr>
          <w:spacing w:val="8"/>
        </w:rPr>
      </w:pPr>
      <w:r w:rsidRPr="00E349CF">
        <w:t>２　前項の場合においては、第14条第２項及び第３項の規定を準用する。</w:t>
      </w:r>
    </w:p>
    <w:p w14:paraId="7F715F5B" w14:textId="77777777" w:rsidR="00B41736" w:rsidRPr="00E349CF" w:rsidRDefault="007728DC">
      <w:pPr>
        <w:ind w:firstLine="340"/>
        <w:rPr>
          <w:spacing w:val="8"/>
        </w:rPr>
      </w:pPr>
      <w:r w:rsidRPr="00E349CF">
        <w:t>(解散後の契約不適合責任)</w:t>
      </w:r>
    </w:p>
    <w:p w14:paraId="3B6420CB" w14:textId="77777777" w:rsidR="00B41736" w:rsidRPr="00E349CF" w:rsidRDefault="007728DC">
      <w:pPr>
        <w:ind w:left="226" w:hanging="224"/>
        <w:rPr>
          <w:spacing w:val="8"/>
        </w:rPr>
      </w:pPr>
      <w:r w:rsidRPr="00E349CF">
        <w:t>第18条　当企業体が解散した後においても、当該工事につき契約不適合があったときは、各構成員は共同連帯してその責に任ずるものとする。</w:t>
      </w:r>
    </w:p>
    <w:p w14:paraId="0B4AD39B" w14:textId="77777777" w:rsidR="00B41736" w:rsidRPr="00E349CF" w:rsidRDefault="007728DC">
      <w:pPr>
        <w:ind w:firstLine="340"/>
        <w:rPr>
          <w:spacing w:val="8"/>
        </w:rPr>
      </w:pPr>
      <w:r w:rsidRPr="00E349CF">
        <w:t>(協定書に定めのない事項)</w:t>
      </w:r>
    </w:p>
    <w:p w14:paraId="50A49C34" w14:textId="77777777" w:rsidR="00B41736" w:rsidRPr="00E349CF" w:rsidRDefault="007728DC">
      <w:pPr>
        <w:ind w:left="226" w:hanging="224"/>
        <w:rPr>
          <w:spacing w:val="8"/>
        </w:rPr>
      </w:pPr>
      <w:r w:rsidRPr="00E349CF">
        <w:t>第19条　この協定書に定めのない事項については、運営委員会において定めるものとする。</w:t>
      </w:r>
    </w:p>
    <w:p w14:paraId="560947E3" w14:textId="77777777" w:rsidR="00B41736" w:rsidRPr="00E349CF" w:rsidRDefault="00B41736">
      <w:pPr>
        <w:rPr>
          <w:spacing w:val="8"/>
        </w:rPr>
      </w:pPr>
    </w:p>
    <w:p w14:paraId="3D17B6DE" w14:textId="77777777" w:rsidR="00B41736" w:rsidRPr="00E349CF" w:rsidRDefault="00B41736">
      <w:pPr>
        <w:rPr>
          <w:spacing w:val="8"/>
        </w:rPr>
      </w:pPr>
    </w:p>
    <w:p w14:paraId="51CF2F99" w14:textId="77777777" w:rsidR="00B41736" w:rsidRPr="00E349CF" w:rsidRDefault="00B41736">
      <w:pPr>
        <w:rPr>
          <w:spacing w:val="8"/>
        </w:rPr>
      </w:pPr>
    </w:p>
    <w:p w14:paraId="1461EF54" w14:textId="102514E5" w:rsidR="00B41736" w:rsidRPr="00E349CF" w:rsidRDefault="007728DC">
      <w:pPr>
        <w:ind w:left="226" w:right="226" w:firstLine="226"/>
        <w:rPr>
          <w:spacing w:val="8"/>
        </w:rPr>
      </w:pPr>
      <w:r w:rsidRPr="00E349CF">
        <w:t xml:space="preserve">　　　　　　　外　社は、上記のとおり　　　　　　　</w:t>
      </w:r>
      <w:r w:rsidRPr="00E349CF">
        <w:rPr>
          <w:rFonts w:hint="eastAsia"/>
        </w:rPr>
        <w:t>特定</w:t>
      </w:r>
      <w:r w:rsidRPr="00E349CF">
        <w:t>建設共同企業体協定を締結したので、その証拠としてこの協定書正本　通及び副本　通を作成し、各構成員が記名押印の上、正本については構成員各自が所持し、副本については競争入札参加資格審査申請のため</w:t>
      </w:r>
      <w:r w:rsidRPr="00E349CF">
        <w:rPr>
          <w:rFonts w:hint="eastAsia"/>
        </w:rPr>
        <w:t>一般社団法人北海道軽種馬振興公社理事長</w:t>
      </w:r>
      <w:r w:rsidRPr="00E349CF">
        <w:t>に提出する。</w:t>
      </w:r>
    </w:p>
    <w:p w14:paraId="0C272ED4" w14:textId="77777777" w:rsidR="00B41736" w:rsidRPr="00E349CF" w:rsidRDefault="00B41736">
      <w:pPr>
        <w:rPr>
          <w:spacing w:val="8"/>
        </w:rPr>
      </w:pPr>
    </w:p>
    <w:p w14:paraId="563C2F2A" w14:textId="77777777" w:rsidR="00B41736" w:rsidRPr="00E349CF" w:rsidRDefault="007728DC">
      <w:pPr>
        <w:rPr>
          <w:spacing w:val="8"/>
        </w:rPr>
      </w:pPr>
      <w:r w:rsidRPr="00E349CF">
        <w:t xml:space="preserve">　　　　　　　年　　月　　日</w:t>
      </w:r>
    </w:p>
    <w:p w14:paraId="5DEA4848" w14:textId="77777777" w:rsidR="00B41736" w:rsidRPr="00E349CF" w:rsidRDefault="00B41736">
      <w:pPr>
        <w:rPr>
          <w:spacing w:val="8"/>
        </w:rPr>
      </w:pPr>
    </w:p>
    <w:p w14:paraId="7FE3CCD1" w14:textId="7D105FB4" w:rsidR="00B41736" w:rsidRPr="00E349CF" w:rsidRDefault="007728DC">
      <w:pPr>
        <w:jc w:val="right"/>
        <w:rPr>
          <w:spacing w:val="8"/>
        </w:rPr>
      </w:pPr>
      <w:r w:rsidRPr="00E349CF">
        <w:t xml:space="preserve">　　　　　共同企業体の名称　　　　　</w:t>
      </w:r>
      <w:r w:rsidRPr="00E349CF">
        <w:rPr>
          <w:rFonts w:hint="eastAsia"/>
        </w:rPr>
        <w:t>特定</w:t>
      </w:r>
      <w:r w:rsidRPr="00E349CF">
        <w:t xml:space="preserve">建設共同企業体　</w:t>
      </w:r>
    </w:p>
    <w:p w14:paraId="613565E2" w14:textId="77777777" w:rsidR="00B41736" w:rsidRPr="00E349CF" w:rsidRDefault="007728DC">
      <w:pPr>
        <w:ind w:right="912" w:firstLineChars="1200" w:firstLine="2616"/>
        <w:rPr>
          <w:spacing w:val="8"/>
        </w:rPr>
      </w:pPr>
      <w:r w:rsidRPr="00E349CF">
        <w:t xml:space="preserve">　　　　　　　代表者　住　　　　所　　　　　　　　　　　</w:t>
      </w:r>
    </w:p>
    <w:p w14:paraId="589287F6" w14:textId="77777777" w:rsidR="00B41736" w:rsidRPr="00E349CF" w:rsidRDefault="007728DC">
      <w:pPr>
        <w:ind w:right="912" w:firstLineChars="2300" w:firstLine="5014"/>
        <w:rPr>
          <w:spacing w:val="8"/>
        </w:rPr>
      </w:pPr>
      <w:r w:rsidRPr="00E349CF">
        <w:t xml:space="preserve">商号又は名称　　　　　　　　　　　</w:t>
      </w:r>
    </w:p>
    <w:p w14:paraId="0876C1AF" w14:textId="77777777" w:rsidR="00B41736" w:rsidRPr="00E349CF" w:rsidRDefault="007728DC">
      <w:pPr>
        <w:ind w:right="258"/>
        <w:jc w:val="right"/>
        <w:rPr>
          <w:spacing w:val="8"/>
        </w:rPr>
      </w:pPr>
      <w:r w:rsidRPr="00E349CF">
        <w:rPr>
          <w:spacing w:val="37"/>
          <w:fitText w:val="1302" w:id="5"/>
        </w:rPr>
        <w:t>代表者氏</w:t>
      </w:r>
      <w:r w:rsidRPr="00E349CF">
        <w:rPr>
          <w:spacing w:val="3"/>
          <w:fitText w:val="1302" w:id="5"/>
        </w:rPr>
        <w:t>名</w:t>
      </w:r>
      <w:r w:rsidRPr="00E349CF">
        <w:t xml:space="preserve">　　　　　　　　　　</w:t>
      </w:r>
      <w:r w:rsidRPr="00E349CF">
        <w:sym w:font="JustUnitMark" w:char="002C"/>
      </w:r>
      <w:r w:rsidRPr="00E349CF">
        <w:t xml:space="preserve">　</w:t>
      </w:r>
    </w:p>
    <w:p w14:paraId="5774AFEF" w14:textId="0D14D71A" w:rsidR="00967958" w:rsidRPr="00E349CF" w:rsidRDefault="00967958" w:rsidP="00967958">
      <w:pPr>
        <w:ind w:right="912"/>
        <w:jc w:val="center"/>
        <w:rPr>
          <w:spacing w:val="8"/>
        </w:rPr>
      </w:pPr>
      <w:r w:rsidRPr="00E349CF">
        <w:t xml:space="preserve">　　　　　　　</w:t>
      </w:r>
      <w:r w:rsidRPr="00E349CF">
        <w:rPr>
          <w:rFonts w:hint="eastAsia"/>
        </w:rPr>
        <w:t xml:space="preserve">　　　</w:t>
      </w:r>
      <w:r w:rsidRPr="00E349CF">
        <w:t xml:space="preserve">構成員　住　　　　所　　　　　　　　　　　　　　　　　　</w:t>
      </w:r>
    </w:p>
    <w:p w14:paraId="328E4D40" w14:textId="1854877A" w:rsidR="00967958" w:rsidRPr="00E349CF" w:rsidRDefault="00967958" w:rsidP="00967958">
      <w:pPr>
        <w:ind w:right="912"/>
        <w:jc w:val="center"/>
        <w:rPr>
          <w:spacing w:val="8"/>
        </w:rPr>
      </w:pPr>
      <w:r w:rsidRPr="00E349CF">
        <w:t xml:space="preserve">　　　　　　　　　　　</w:t>
      </w:r>
      <w:r w:rsidRPr="00E349CF">
        <w:rPr>
          <w:rFonts w:hint="eastAsia"/>
        </w:rPr>
        <w:t xml:space="preserve">　　　</w:t>
      </w:r>
      <w:r w:rsidRPr="00E349CF">
        <w:t xml:space="preserve">商号又は名称　　　　　　　　　　　　　　　　　　</w:t>
      </w:r>
    </w:p>
    <w:p w14:paraId="6A985D98" w14:textId="39E3DB58" w:rsidR="00967958" w:rsidRPr="00E349CF" w:rsidRDefault="00967958" w:rsidP="00DA1AF4">
      <w:pPr>
        <w:ind w:right="912" w:firstLineChars="1700" w:firstLine="4998"/>
      </w:pPr>
      <w:r w:rsidRPr="00E349CF">
        <w:rPr>
          <w:spacing w:val="38"/>
          <w:fitText w:val="1302" w:id="-1031490816"/>
        </w:rPr>
        <w:t>代表者氏</w:t>
      </w:r>
      <w:r w:rsidRPr="00E349CF">
        <w:rPr>
          <w:fitText w:val="1302" w:id="-1031490816"/>
        </w:rPr>
        <w:t>名</w:t>
      </w:r>
    </w:p>
    <w:p w14:paraId="7815829B" w14:textId="00D436E5" w:rsidR="00967958" w:rsidRPr="00E349CF" w:rsidRDefault="00967958" w:rsidP="00967958">
      <w:pPr>
        <w:ind w:right="912"/>
        <w:jc w:val="center"/>
        <w:rPr>
          <w:spacing w:val="8"/>
        </w:rPr>
      </w:pPr>
      <w:r w:rsidRPr="00E349CF">
        <w:rPr>
          <w:rFonts w:hint="eastAsia"/>
        </w:rPr>
        <w:t xml:space="preserve">　　　　　　　　　　　　　　</w:t>
      </w:r>
      <w:r w:rsidRPr="00E349CF">
        <w:t xml:space="preserve">住　　　　所　　　　　　　　　　　　　　　　　　</w:t>
      </w:r>
    </w:p>
    <w:p w14:paraId="6C406A18" w14:textId="1ABC09C6" w:rsidR="00967958" w:rsidRPr="00E349CF" w:rsidRDefault="00967958" w:rsidP="00967958">
      <w:pPr>
        <w:ind w:right="912"/>
        <w:jc w:val="center"/>
        <w:rPr>
          <w:spacing w:val="8"/>
        </w:rPr>
      </w:pPr>
      <w:r w:rsidRPr="00E349CF">
        <w:t xml:space="preserve">　　　　　　　　　　　</w:t>
      </w:r>
      <w:r w:rsidRPr="00E349CF">
        <w:rPr>
          <w:rFonts w:hint="eastAsia"/>
        </w:rPr>
        <w:t xml:space="preserve">　　　</w:t>
      </w:r>
      <w:r w:rsidRPr="00E349CF">
        <w:t xml:space="preserve">商号又は名称　　　　　　　　　　　　　　　　　　</w:t>
      </w:r>
    </w:p>
    <w:p w14:paraId="06F64002" w14:textId="1C21B88B" w:rsidR="00DA1AF4" w:rsidRPr="00E349CF" w:rsidRDefault="00967958" w:rsidP="00DA1AF4">
      <w:pPr>
        <w:ind w:right="912"/>
        <w:jc w:val="center"/>
      </w:pPr>
      <w:r w:rsidRPr="00E349CF">
        <w:rPr>
          <w:rFonts w:hint="eastAsia"/>
        </w:rPr>
        <w:t xml:space="preserve">　　　　　　　　　　　　　　</w:t>
      </w:r>
      <w:r w:rsidRPr="00E349CF">
        <w:rPr>
          <w:spacing w:val="49"/>
          <w:fitText w:val="1394" w:id="-1031490815"/>
        </w:rPr>
        <w:t>代表者氏</w:t>
      </w:r>
      <w:r w:rsidRPr="00E349CF">
        <w:rPr>
          <w:spacing w:val="1"/>
          <w:fitText w:val="1394" w:id="-1031490815"/>
        </w:rPr>
        <w:t>名</w:t>
      </w:r>
    </w:p>
    <w:p w14:paraId="3ED13D37" w14:textId="6235872F" w:rsidR="00B41736" w:rsidRPr="00E349CF" w:rsidRDefault="007728DC" w:rsidP="00967958">
      <w:pPr>
        <w:ind w:right="552"/>
        <w:jc w:val="right"/>
        <w:rPr>
          <w:spacing w:val="8"/>
        </w:rPr>
      </w:pPr>
      <w:r w:rsidRPr="00E349CF">
        <w:t xml:space="preserve">　　　　　　　　　</w:t>
      </w:r>
      <w:r w:rsidRPr="00E349CF">
        <w:sym w:font="JustUnitMark" w:char="002C"/>
      </w:r>
      <w:r w:rsidRPr="00E349CF">
        <w:t xml:space="preserve">　</w:t>
      </w:r>
    </w:p>
    <w:p w14:paraId="7C264B62" w14:textId="75629A9A" w:rsidR="00B41736" w:rsidRPr="00E349CF" w:rsidRDefault="00B41736">
      <w:pPr>
        <w:rPr>
          <w:color w:val="auto"/>
          <w:sz w:val="24"/>
        </w:rPr>
      </w:pPr>
    </w:p>
    <w:p w14:paraId="2F1A47EE" w14:textId="77777777" w:rsidR="00DA1AF4" w:rsidRPr="00E349CF" w:rsidRDefault="00DA1AF4">
      <w:pPr>
        <w:rPr>
          <w:spacing w:val="8"/>
        </w:rPr>
      </w:pPr>
    </w:p>
    <w:p w14:paraId="1BCB72C8" w14:textId="77777777" w:rsidR="00DA1AF4" w:rsidRPr="00E349CF" w:rsidRDefault="00DA1AF4">
      <w:pPr>
        <w:rPr>
          <w:spacing w:val="8"/>
        </w:rPr>
      </w:pPr>
    </w:p>
    <w:p w14:paraId="6426D7B9" w14:textId="034AEECB" w:rsidR="00B41736" w:rsidRPr="00E349CF" w:rsidRDefault="007728DC">
      <w:pPr>
        <w:rPr>
          <w:spacing w:val="8"/>
        </w:rPr>
      </w:pPr>
      <w:r w:rsidRPr="00E349CF">
        <w:t>別記第９号様式</w:t>
      </w:r>
    </w:p>
    <w:p w14:paraId="412ECE6A" w14:textId="77777777" w:rsidR="00B41736" w:rsidRPr="00E349CF" w:rsidRDefault="00B41736">
      <w:pPr>
        <w:rPr>
          <w:spacing w:val="8"/>
        </w:rPr>
      </w:pPr>
    </w:p>
    <w:p w14:paraId="3BB19C2A" w14:textId="259B527D" w:rsidR="00B41736" w:rsidRPr="00E349CF" w:rsidRDefault="007728DC">
      <w:pPr>
        <w:jc w:val="center"/>
        <w:rPr>
          <w:spacing w:val="8"/>
        </w:rPr>
      </w:pPr>
      <w:r w:rsidRPr="00E349CF">
        <w:rPr>
          <w:rFonts w:hint="eastAsia"/>
          <w:spacing w:val="2"/>
          <w:sz w:val="24"/>
        </w:rPr>
        <w:t>特定</w:t>
      </w:r>
      <w:r w:rsidRPr="00E349CF">
        <w:rPr>
          <w:spacing w:val="2"/>
          <w:sz w:val="24"/>
        </w:rPr>
        <w:t>建設共同企業体協定書第８条に基づく協定書</w:t>
      </w:r>
    </w:p>
    <w:p w14:paraId="27C0C110" w14:textId="46824637" w:rsidR="00B41736" w:rsidRPr="00E349CF" w:rsidRDefault="00B41736">
      <w:pPr>
        <w:jc w:val="center"/>
        <w:rPr>
          <w:spacing w:val="8"/>
        </w:rPr>
      </w:pPr>
    </w:p>
    <w:p w14:paraId="28BB596E" w14:textId="0D8FA4C5" w:rsidR="00B41736" w:rsidRPr="00E349CF" w:rsidRDefault="007728DC">
      <w:pPr>
        <w:ind w:left="226" w:firstLine="226"/>
        <w:rPr>
          <w:spacing w:val="8"/>
        </w:rPr>
      </w:pPr>
      <w:r w:rsidRPr="00E349CF">
        <w:rPr>
          <w:rFonts w:hint="eastAsia"/>
        </w:rPr>
        <w:t>一般社団法人北海道軽種馬振興公社</w:t>
      </w:r>
      <w:r w:rsidRPr="00E349CF">
        <w:t xml:space="preserve">発注に係る下記工事については、　　　　　　　</w:t>
      </w:r>
      <w:r w:rsidRPr="00E349CF">
        <w:rPr>
          <w:rFonts w:hint="eastAsia"/>
        </w:rPr>
        <w:t>特定</w:t>
      </w:r>
      <w:r w:rsidRPr="00E349CF">
        <w:t>建設工事共同企業体協定書第８条の規定により、当企業体構成員が分担する工事の工事額を、次のとおり定める。</w:t>
      </w:r>
    </w:p>
    <w:p w14:paraId="3662A9E7" w14:textId="77777777" w:rsidR="00B41736" w:rsidRPr="00E349CF" w:rsidRDefault="00B41736">
      <w:pPr>
        <w:rPr>
          <w:spacing w:val="8"/>
        </w:rPr>
      </w:pPr>
    </w:p>
    <w:p w14:paraId="021CCDB3" w14:textId="77777777" w:rsidR="00B41736" w:rsidRPr="00E349CF" w:rsidRDefault="007728DC">
      <w:pPr>
        <w:jc w:val="center"/>
        <w:rPr>
          <w:spacing w:val="8"/>
        </w:rPr>
      </w:pPr>
      <w:r w:rsidRPr="00E349CF">
        <w:t>記</w:t>
      </w:r>
    </w:p>
    <w:p w14:paraId="260C0A25" w14:textId="25E1DBE0" w:rsidR="00B41736" w:rsidRPr="00E349CF" w:rsidRDefault="00B41736">
      <w:pPr>
        <w:rPr>
          <w:color w:val="auto"/>
          <w:spacing w:val="8"/>
        </w:rPr>
      </w:pPr>
    </w:p>
    <w:p w14:paraId="4FA9FD91" w14:textId="2EA53DD2" w:rsidR="00E056DC" w:rsidRPr="00E349CF" w:rsidRDefault="007728DC" w:rsidP="00E056DC">
      <w:pPr>
        <w:rPr>
          <w:color w:val="auto"/>
          <w:rPrChange w:id="12" w:author="hrdt106" w:date="2024-10-15T18:46:00Z" w16du:dateUtc="2024-10-15T09:46:00Z">
            <w:rPr>
              <w:color w:val="auto"/>
              <w:highlight w:val="green"/>
            </w:rPr>
          </w:rPrChange>
        </w:rPr>
      </w:pPr>
      <w:r w:rsidRPr="00E349CF">
        <w:rPr>
          <w:color w:val="auto"/>
        </w:rPr>
        <w:t xml:space="preserve">１　工事名　</w:t>
      </w:r>
      <w:ins w:id="13" w:author="東田　佳丈" w:date="2024-10-12T10:11:00Z" w16du:dateUtc="2024-10-12T01:11:00Z">
        <w:r w:rsidR="003F7A72" w:rsidRPr="00E349CF">
          <w:rPr>
            <w:rFonts w:hint="eastAsia"/>
            <w:color w:val="auto"/>
            <w:rPrChange w:id="14" w:author="hrdt106" w:date="2024-10-15T18:46:00Z" w16du:dateUtc="2024-10-15T09:46:00Z">
              <w:rPr>
                <w:rFonts w:hint="eastAsia"/>
                <w:color w:val="auto"/>
                <w:highlight w:val="green"/>
              </w:rPr>
            </w:rPrChange>
          </w:rPr>
          <w:t>門別競馬場きゅう舎新築工事に伴う電気設備インフラ工事－１</w:t>
        </w:r>
      </w:ins>
      <w:del w:id="15" w:author="東田　佳丈" w:date="2024-10-12T10:11:00Z" w16du:dateUtc="2024-10-12T01:11:00Z">
        <w:r w:rsidR="00E056DC" w:rsidRPr="00E349CF" w:rsidDel="003F7A72">
          <w:rPr>
            <w:rFonts w:hint="eastAsia"/>
            <w:color w:val="auto"/>
            <w:rPrChange w:id="16" w:author="hrdt106" w:date="2024-10-15T18:46:00Z" w16du:dateUtc="2024-10-15T09:46:00Z">
              <w:rPr>
                <w:rFonts w:hint="eastAsia"/>
                <w:color w:val="auto"/>
                <w:highlight w:val="green"/>
              </w:rPr>
            </w:rPrChange>
          </w:rPr>
          <w:delText>門別競馬場きゅう舎電気工事－１</w:delText>
        </w:r>
      </w:del>
    </w:p>
    <w:p w14:paraId="78BCEFDD" w14:textId="47717845" w:rsidR="007B6797" w:rsidRPr="00E349CF" w:rsidRDefault="007B6797">
      <w:pPr>
        <w:rPr>
          <w:color w:val="auto"/>
          <w:spacing w:val="8"/>
        </w:rPr>
      </w:pPr>
    </w:p>
    <w:p w14:paraId="6F1FF635" w14:textId="77777777" w:rsidR="00B41736" w:rsidRPr="00E349CF" w:rsidRDefault="007728DC">
      <w:pPr>
        <w:rPr>
          <w:spacing w:val="8"/>
        </w:rPr>
      </w:pPr>
      <w:r w:rsidRPr="00E349CF">
        <w:rPr>
          <w:color w:val="auto"/>
        </w:rPr>
        <w:t>２　分担工事額(消費税及び地方消費税の額を含む</w:t>
      </w:r>
      <w:r w:rsidRPr="00E349CF">
        <w:t>。)</w:t>
      </w:r>
    </w:p>
    <w:p w14:paraId="383540D9" w14:textId="2914D619" w:rsidR="00B41736" w:rsidRPr="00E349CF" w:rsidRDefault="007728DC">
      <w:pPr>
        <w:rPr>
          <w:spacing w:val="8"/>
        </w:rPr>
      </w:pPr>
      <w:r w:rsidRPr="00E349CF">
        <w:t xml:space="preserve">　　　　工事(構成員名)　　　　　　　　　　　　　円</w:t>
      </w:r>
    </w:p>
    <w:p w14:paraId="6E058664" w14:textId="77777777" w:rsidR="00B41736" w:rsidRPr="00E349CF" w:rsidRDefault="007728DC">
      <w:r w:rsidRPr="00E349CF">
        <w:t xml:space="preserve">　　　　工事(構成員名)　　　　　　　　　　　　　円</w:t>
      </w:r>
    </w:p>
    <w:p w14:paraId="0B991980" w14:textId="1E463441" w:rsidR="00B41736" w:rsidRPr="00E349CF" w:rsidRDefault="00967958">
      <w:r w:rsidRPr="00E349CF">
        <w:rPr>
          <w:rFonts w:hint="eastAsia"/>
        </w:rPr>
        <w:t xml:space="preserve">　　　　</w:t>
      </w:r>
      <w:r w:rsidRPr="00E349CF">
        <w:t>工事(構成員名)　　　　　　　　　　　　　円</w:t>
      </w:r>
    </w:p>
    <w:p w14:paraId="0B73F302" w14:textId="77777777" w:rsidR="00B41736" w:rsidRPr="00E349CF" w:rsidRDefault="00B41736">
      <w:pPr>
        <w:rPr>
          <w:spacing w:val="8"/>
        </w:rPr>
      </w:pPr>
    </w:p>
    <w:p w14:paraId="7A3E4D58" w14:textId="77777777" w:rsidR="00B41736" w:rsidRPr="00E349CF" w:rsidRDefault="00B41736">
      <w:pPr>
        <w:rPr>
          <w:spacing w:val="8"/>
        </w:rPr>
      </w:pPr>
    </w:p>
    <w:p w14:paraId="432A1CF5" w14:textId="77777777" w:rsidR="00B41736" w:rsidRPr="00E349CF" w:rsidRDefault="007728DC">
      <w:pPr>
        <w:ind w:left="226" w:right="226" w:firstLine="226"/>
        <w:rPr>
          <w:spacing w:val="8"/>
        </w:rPr>
      </w:pPr>
      <w:r w:rsidRPr="00E349CF">
        <w:t xml:space="preserve">　　　　　　　外　社は、上記のとおり分担工事額を定めたので、その証拠としてこの協定書正本　通及び副本　通を作成し、各構成員が記名押印の上、正本については構成員各自が所持し、副本については工事請負契約書に添えて発注者に提出する。</w:t>
      </w:r>
    </w:p>
    <w:p w14:paraId="41A5C3BD" w14:textId="77777777" w:rsidR="00B41736" w:rsidRPr="00E349CF" w:rsidRDefault="00B41736">
      <w:pPr>
        <w:rPr>
          <w:spacing w:val="8"/>
        </w:rPr>
      </w:pPr>
    </w:p>
    <w:p w14:paraId="0F52F03F" w14:textId="77777777" w:rsidR="00B41736" w:rsidRPr="00E349CF" w:rsidRDefault="007728DC">
      <w:pPr>
        <w:rPr>
          <w:spacing w:val="8"/>
        </w:rPr>
      </w:pPr>
      <w:r w:rsidRPr="00E349CF">
        <w:t xml:space="preserve">　　　　　　　年　　月　　日</w:t>
      </w:r>
    </w:p>
    <w:p w14:paraId="7BD75868" w14:textId="77777777" w:rsidR="00B41736" w:rsidRPr="00E349CF" w:rsidRDefault="00B41736">
      <w:pPr>
        <w:rPr>
          <w:spacing w:val="8"/>
        </w:rPr>
      </w:pPr>
    </w:p>
    <w:p w14:paraId="0F677E7A" w14:textId="3470D0FD" w:rsidR="00B41736" w:rsidRPr="00E349CF" w:rsidRDefault="007728DC">
      <w:pPr>
        <w:jc w:val="right"/>
        <w:rPr>
          <w:spacing w:val="8"/>
        </w:rPr>
      </w:pPr>
      <w:r w:rsidRPr="00E349CF">
        <w:t xml:space="preserve">　　　　　　共同企業体の名称　　　　　</w:t>
      </w:r>
      <w:r w:rsidRPr="00E349CF">
        <w:rPr>
          <w:rFonts w:hint="eastAsia"/>
        </w:rPr>
        <w:t>特定</w:t>
      </w:r>
      <w:r w:rsidRPr="00E349CF">
        <w:t>建設共同企業体</w:t>
      </w:r>
    </w:p>
    <w:p w14:paraId="106BC8FE" w14:textId="77777777" w:rsidR="00B41736" w:rsidRPr="00E349CF" w:rsidRDefault="007728DC">
      <w:pPr>
        <w:ind w:right="912"/>
        <w:jc w:val="center"/>
        <w:rPr>
          <w:spacing w:val="8"/>
        </w:rPr>
      </w:pPr>
      <w:r w:rsidRPr="00E349CF">
        <w:t xml:space="preserve">　　　　　　　　代表者　住　　　　所　　　　　　　　　　　　</w:t>
      </w:r>
    </w:p>
    <w:p w14:paraId="120A745E" w14:textId="77777777" w:rsidR="00B41736" w:rsidRPr="00E349CF" w:rsidRDefault="007728DC">
      <w:pPr>
        <w:ind w:right="912"/>
        <w:jc w:val="center"/>
        <w:rPr>
          <w:spacing w:val="8"/>
        </w:rPr>
      </w:pPr>
      <w:r w:rsidRPr="00E349CF">
        <w:t xml:space="preserve">　　　　　　　　　　　　商号又は名称　　　　　　　　　　</w:t>
      </w:r>
    </w:p>
    <w:p w14:paraId="361F078D" w14:textId="77777777" w:rsidR="00B41736" w:rsidRPr="00E349CF" w:rsidRDefault="007728DC">
      <w:pPr>
        <w:ind w:right="774"/>
        <w:jc w:val="right"/>
        <w:rPr>
          <w:spacing w:val="8"/>
        </w:rPr>
      </w:pPr>
      <w:r w:rsidRPr="00E349CF">
        <w:rPr>
          <w:spacing w:val="38"/>
          <w:fitText w:val="1302" w:id="7"/>
        </w:rPr>
        <w:t>代表者氏</w:t>
      </w:r>
      <w:r w:rsidRPr="00E349CF">
        <w:rPr>
          <w:fitText w:val="1302" w:id="7"/>
        </w:rPr>
        <w:t>名</w:t>
      </w:r>
      <w:r w:rsidRPr="00E349CF">
        <w:t xml:space="preserve">　　　　　　　　　</w:t>
      </w:r>
      <w:r w:rsidRPr="00E349CF">
        <w:sym w:font="JustUnitMark" w:char="002C"/>
      </w:r>
    </w:p>
    <w:p w14:paraId="5F71780C" w14:textId="77777777" w:rsidR="00B41736" w:rsidRPr="00E349CF" w:rsidRDefault="007728DC">
      <w:pPr>
        <w:ind w:right="912"/>
        <w:jc w:val="center"/>
        <w:rPr>
          <w:spacing w:val="8"/>
        </w:rPr>
      </w:pPr>
      <w:r w:rsidRPr="00E349CF">
        <w:t xml:space="preserve">　　　　　　　　構成員　住　　　　所　　　　　　　　　　</w:t>
      </w:r>
    </w:p>
    <w:p w14:paraId="1F175DAC" w14:textId="77777777" w:rsidR="00B41736" w:rsidRPr="00E349CF" w:rsidRDefault="007728DC">
      <w:pPr>
        <w:ind w:right="912"/>
        <w:jc w:val="center"/>
        <w:rPr>
          <w:spacing w:val="8"/>
        </w:rPr>
      </w:pPr>
      <w:r w:rsidRPr="00E349CF">
        <w:t xml:space="preserve">　　　　　　　　　　　　商号又は名称　　　　　　　　　　</w:t>
      </w:r>
    </w:p>
    <w:p w14:paraId="724FCA7F" w14:textId="6FD91DA2" w:rsidR="00CD7F0C" w:rsidRPr="00E349CF" w:rsidRDefault="007728DC" w:rsidP="00CD7F0C">
      <w:pPr>
        <w:wordWrap w:val="0"/>
        <w:ind w:right="920"/>
        <w:jc w:val="right"/>
      </w:pPr>
      <w:r w:rsidRPr="00E349CF">
        <w:rPr>
          <w:spacing w:val="37"/>
          <w:fitText w:val="1302" w:id="8"/>
        </w:rPr>
        <w:t>代表者氏</w:t>
      </w:r>
      <w:r w:rsidRPr="00E349CF">
        <w:rPr>
          <w:spacing w:val="3"/>
          <w:fitText w:val="1302" w:id="8"/>
        </w:rPr>
        <w:t>名</w:t>
      </w:r>
      <w:r w:rsidRPr="00E349CF">
        <w:t xml:space="preserve">　　　　　　</w:t>
      </w:r>
      <w:r w:rsidR="00CD7F0C" w:rsidRPr="00E349CF">
        <w:rPr>
          <w:rFonts w:hint="eastAsia"/>
        </w:rPr>
        <w:t xml:space="preserve"> </w:t>
      </w:r>
      <w:r w:rsidR="00CD7F0C" w:rsidRPr="00E349CF">
        <w:t xml:space="preserve">       </w:t>
      </w:r>
    </w:p>
    <w:p w14:paraId="7752CEC7" w14:textId="39138039" w:rsidR="00CD7F0C" w:rsidRPr="00E349CF" w:rsidRDefault="00CD7F0C" w:rsidP="00CD7F0C">
      <w:pPr>
        <w:ind w:right="912"/>
        <w:jc w:val="center"/>
        <w:rPr>
          <w:spacing w:val="8"/>
        </w:rPr>
      </w:pPr>
      <w:r w:rsidRPr="00E349CF">
        <w:rPr>
          <w:rFonts w:hint="eastAsia"/>
        </w:rPr>
        <w:t xml:space="preserve">　　　　　　　　　　　　</w:t>
      </w:r>
      <w:r w:rsidRPr="00E349CF">
        <w:t xml:space="preserve">住　　　　所　　　　　　　　　　　　　　　　　　</w:t>
      </w:r>
    </w:p>
    <w:p w14:paraId="3ED39D1B" w14:textId="54FEBB7D" w:rsidR="00CD7F0C" w:rsidRPr="00E349CF" w:rsidRDefault="00CD7F0C" w:rsidP="00CD7F0C">
      <w:pPr>
        <w:ind w:right="912"/>
        <w:jc w:val="center"/>
        <w:rPr>
          <w:spacing w:val="8"/>
        </w:rPr>
      </w:pPr>
      <w:r w:rsidRPr="00E349CF">
        <w:t xml:space="preserve">　　　　　　　　　　　</w:t>
      </w:r>
      <w:r w:rsidRPr="00E349CF">
        <w:rPr>
          <w:rFonts w:hint="eastAsia"/>
        </w:rPr>
        <w:t xml:space="preserve">　</w:t>
      </w:r>
      <w:r w:rsidRPr="00E349CF">
        <w:t xml:space="preserve">商号又は名称　　　　　　　　　　　　　　　　　　</w:t>
      </w:r>
    </w:p>
    <w:p w14:paraId="573EF58A" w14:textId="75954A3D" w:rsidR="00CD7F0C" w:rsidRPr="00967958" w:rsidRDefault="00CD7F0C" w:rsidP="00CD7F0C">
      <w:pPr>
        <w:ind w:right="912"/>
        <w:jc w:val="center"/>
      </w:pPr>
      <w:r w:rsidRPr="00E349CF">
        <w:rPr>
          <w:rFonts w:hint="eastAsia"/>
        </w:rPr>
        <w:t xml:space="preserve">　　　　　　　　　　　　</w:t>
      </w:r>
      <w:r w:rsidRPr="00E349CF">
        <w:rPr>
          <w:spacing w:val="49"/>
          <w:fitText w:val="1394" w:id="-1031490304"/>
        </w:rPr>
        <w:t>代表者氏</w:t>
      </w:r>
      <w:r w:rsidRPr="00E349CF">
        <w:rPr>
          <w:spacing w:val="1"/>
          <w:fitText w:val="1394" w:id="-1031490304"/>
        </w:rPr>
        <w:t>名</w:t>
      </w:r>
    </w:p>
    <w:p w14:paraId="3A92C3FF" w14:textId="5E0F6533" w:rsidR="00B41736" w:rsidRDefault="00B41736" w:rsidP="00DA1AF4">
      <w:pPr>
        <w:ind w:right="912"/>
        <w:rPr>
          <w:spacing w:val="8"/>
        </w:rPr>
      </w:pPr>
    </w:p>
    <w:p w14:paraId="2B75DFC2" w14:textId="77777777" w:rsidR="00B41736" w:rsidRDefault="00B41736">
      <w:pPr>
        <w:rPr>
          <w:spacing w:val="8"/>
        </w:rPr>
      </w:pPr>
    </w:p>
    <w:p w14:paraId="6415F250" w14:textId="77777777" w:rsidR="00B41736" w:rsidRDefault="00B41736">
      <w:pPr>
        <w:rPr>
          <w:spacing w:val="8"/>
        </w:rPr>
      </w:pPr>
    </w:p>
    <w:sectPr w:rsidR="00B41736">
      <w:headerReference w:type="default" r:id="rId6"/>
      <w:footerReference w:type="default" r:id="rId7"/>
      <w:pgSz w:w="11906" w:h="16838"/>
      <w:pgMar w:top="1418" w:right="1418" w:bottom="1418" w:left="1418" w:header="720" w:footer="720" w:gutter="0"/>
      <w:cols w:space="720"/>
      <w:docGrid w:type="linesAndChars" w:linePitch="274" w:charSpace="36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0D4DE53" w14:textId="77777777" w:rsidR="00A9208C" w:rsidRDefault="00A9208C">
      <w:r>
        <w:separator/>
      </w:r>
    </w:p>
  </w:endnote>
  <w:endnote w:type="continuationSeparator" w:id="0">
    <w:p w14:paraId="4241377A" w14:textId="77777777" w:rsidR="00A9208C" w:rsidRDefault="00A920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JustUnitMark">
    <w:altName w:val="MT Extra"/>
    <w:panose1 w:val="000004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79D1E7" w14:textId="77777777" w:rsidR="00B41736" w:rsidRDefault="00B41736">
    <w:pPr>
      <w:overflowPunct/>
      <w:autoSpaceDE w:val="0"/>
      <w:autoSpaceDN w:val="0"/>
      <w:jc w:val="left"/>
      <w:textAlignment w:val="auto"/>
      <w:rPr>
        <w:color w:val="auto"/>
        <w:sz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3C3959F" w14:textId="77777777" w:rsidR="00A9208C" w:rsidRDefault="00A9208C">
      <w:r>
        <w:separator/>
      </w:r>
    </w:p>
  </w:footnote>
  <w:footnote w:type="continuationSeparator" w:id="0">
    <w:p w14:paraId="3D5C9FA0" w14:textId="77777777" w:rsidR="00A9208C" w:rsidRDefault="00A9208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20119E" w14:textId="77777777" w:rsidR="00B41736" w:rsidRDefault="00B41736">
    <w:pPr>
      <w:overflowPunct/>
      <w:autoSpaceDE w:val="0"/>
      <w:autoSpaceDN w:val="0"/>
      <w:jc w:val="left"/>
      <w:textAlignment w:val="auto"/>
      <w:rPr>
        <w:color w:val="auto"/>
        <w:sz w:val="24"/>
      </w:rPr>
    </w:pPr>
  </w:p>
</w:hdr>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hrdt106">
    <w15:presenceInfo w15:providerId="None" w15:userId="hrdt106"/>
  </w15:person>
  <w15:person w15:author="東田　佳丈">
    <w15:presenceInfo w15:providerId="AD" w15:userId="S::higashida-y@ypmc.co.jp::786e9e23-5097-4c04-8dda-531a0af4de9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revisionView w:markup="0"/>
  <w:trackRevisions/>
  <w:defaultTabStop w:val="720"/>
  <w:doNotHyphenateCaps/>
  <w:drawingGridHorizontalSpacing w:val="91"/>
  <w:drawingGridVerticalSpacing w:val="137"/>
  <w:displayHorizontalDrawingGridEvery w:val="0"/>
  <w:displayVerticalDrawingGridEvery w:val="2"/>
  <w:doNotShadeFormData/>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1736"/>
    <w:rsid w:val="000339F9"/>
    <w:rsid w:val="00036FA5"/>
    <w:rsid w:val="000804E3"/>
    <w:rsid w:val="0008316A"/>
    <w:rsid w:val="000A0DA4"/>
    <w:rsid w:val="000B3426"/>
    <w:rsid w:val="000B475B"/>
    <w:rsid w:val="001C1F55"/>
    <w:rsid w:val="001F5F32"/>
    <w:rsid w:val="00270135"/>
    <w:rsid w:val="003704B2"/>
    <w:rsid w:val="003971CD"/>
    <w:rsid w:val="003F7A72"/>
    <w:rsid w:val="007728DC"/>
    <w:rsid w:val="00773DD2"/>
    <w:rsid w:val="007B6797"/>
    <w:rsid w:val="00907BBE"/>
    <w:rsid w:val="00967958"/>
    <w:rsid w:val="00974737"/>
    <w:rsid w:val="009F0BEF"/>
    <w:rsid w:val="00A722FA"/>
    <w:rsid w:val="00A9208C"/>
    <w:rsid w:val="00B013A1"/>
    <w:rsid w:val="00B045B1"/>
    <w:rsid w:val="00B13503"/>
    <w:rsid w:val="00B41736"/>
    <w:rsid w:val="00B85190"/>
    <w:rsid w:val="00BA0662"/>
    <w:rsid w:val="00CD7F0C"/>
    <w:rsid w:val="00D22057"/>
    <w:rsid w:val="00DA1AF4"/>
    <w:rsid w:val="00DF05F8"/>
    <w:rsid w:val="00E056DC"/>
    <w:rsid w:val="00E216D1"/>
    <w:rsid w:val="00E30717"/>
    <w:rsid w:val="00E33F78"/>
    <w:rsid w:val="00E349CF"/>
    <w:rsid w:val="00E560C1"/>
    <w:rsid w:val="00E67A89"/>
    <w:rsid w:val="00F226AB"/>
    <w:rsid w:val="00F33467"/>
    <w:rsid w:val="00FD1ACE"/>
  </w:rsids>
  <m:mathPr>
    <m:mathFont m:val="Cambria Math"/>
    <m:brkBin m:val="before"/>
    <m:brkBinSub m:val="--"/>
    <m:smallFrac m:val="0"/>
    <m:dispDef/>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2E67902F"/>
  <w15:docId w15:val="{1A71D7E4-99BC-402F-AF71-AB1AF9E6D9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overflowPunct w:val="0"/>
      <w:adjustRightInd w:val="0"/>
      <w:jc w:val="both"/>
      <w:textAlignment w:val="baseline"/>
    </w:pPr>
    <w:rPr>
      <w:rFonts w:ascii="ＭＳ ゴシック" w:eastAsia="ＭＳ ゴシック" w:hAnsi="ＭＳ ゴシック"/>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character" w:customStyle="1" w:styleId="a4">
    <w:name w:val="ヘッダー (文字)"/>
    <w:basedOn w:val="a0"/>
    <w:link w:val="a3"/>
    <w:qFormat/>
    <w:rPr>
      <w:rFonts w:ascii="ＭＳ ゴシック" w:eastAsia="ＭＳ ゴシック" w:hAnsi="ＭＳ ゴシック"/>
      <w:color w:val="000000"/>
      <w:kern w:val="0"/>
      <w:sz w:val="20"/>
    </w:rPr>
  </w:style>
  <w:style w:type="paragraph" w:styleId="a5">
    <w:name w:val="footer"/>
    <w:basedOn w:val="a"/>
    <w:link w:val="a6"/>
    <w:pPr>
      <w:tabs>
        <w:tab w:val="center" w:pos="4252"/>
        <w:tab w:val="right" w:pos="8504"/>
      </w:tabs>
      <w:snapToGrid w:val="0"/>
    </w:pPr>
  </w:style>
  <w:style w:type="character" w:customStyle="1" w:styleId="a6">
    <w:name w:val="フッター (文字)"/>
    <w:basedOn w:val="a0"/>
    <w:link w:val="a5"/>
    <w:qFormat/>
    <w:rPr>
      <w:rFonts w:ascii="ＭＳ ゴシック" w:eastAsia="ＭＳ ゴシック" w:hAnsi="ＭＳ ゴシック"/>
      <w:color w:val="000000"/>
      <w:kern w:val="0"/>
      <w:sz w:val="20"/>
    </w:rPr>
  </w:style>
  <w:style w:type="character" w:styleId="a7">
    <w:name w:val="footnote reference"/>
    <w:basedOn w:val="a0"/>
    <w:semiHidden/>
    <w:rPr>
      <w:vertAlign w:val="superscript"/>
    </w:rPr>
  </w:style>
  <w:style w:type="character" w:styleId="a8">
    <w:name w:val="endnote reference"/>
    <w:basedOn w:val="a0"/>
    <w:semiHidden/>
    <w:rPr>
      <w:vertAlign w:val="superscript"/>
    </w:rPr>
  </w:style>
  <w:style w:type="paragraph" w:styleId="a9">
    <w:name w:val="Revision"/>
    <w:hidden/>
    <w:uiPriority w:val="99"/>
    <w:semiHidden/>
    <w:rsid w:val="003F7A72"/>
    <w:rPr>
      <w:rFonts w:ascii="ＭＳ ゴシック" w:eastAsia="ＭＳ ゴシック" w:hAnsi="ＭＳ ゴシック"/>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59033951">
      <w:bodyDiv w:val="1"/>
      <w:marLeft w:val="0"/>
      <w:marRight w:val="0"/>
      <w:marTop w:val="0"/>
      <w:marBottom w:val="0"/>
      <w:divBdr>
        <w:top w:val="none" w:sz="0" w:space="0" w:color="auto"/>
        <w:left w:val="none" w:sz="0" w:space="0" w:color="auto"/>
        <w:bottom w:val="none" w:sz="0" w:space="0" w:color="auto"/>
        <w:right w:val="none" w:sz="0" w:space="0" w:color="auto"/>
      </w:divBdr>
    </w:div>
    <w:div w:id="752432046">
      <w:bodyDiv w:val="1"/>
      <w:marLeft w:val="0"/>
      <w:marRight w:val="0"/>
      <w:marTop w:val="0"/>
      <w:marBottom w:val="0"/>
      <w:divBdr>
        <w:top w:val="none" w:sz="0" w:space="0" w:color="auto"/>
        <w:left w:val="none" w:sz="0" w:space="0" w:color="auto"/>
        <w:bottom w:val="none" w:sz="0" w:space="0" w:color="auto"/>
        <w:right w:val="none" w:sz="0" w:space="0" w:color="auto"/>
      </w:divBdr>
    </w:div>
    <w:div w:id="796876743">
      <w:bodyDiv w:val="1"/>
      <w:marLeft w:val="0"/>
      <w:marRight w:val="0"/>
      <w:marTop w:val="0"/>
      <w:marBottom w:val="0"/>
      <w:divBdr>
        <w:top w:val="none" w:sz="0" w:space="0" w:color="auto"/>
        <w:left w:val="none" w:sz="0" w:space="0" w:color="auto"/>
        <w:bottom w:val="none" w:sz="0" w:space="0" w:color="auto"/>
        <w:right w:val="none" w:sz="0" w:space="0" w:color="auto"/>
      </w:divBdr>
    </w:div>
    <w:div w:id="891187078">
      <w:bodyDiv w:val="1"/>
      <w:marLeft w:val="0"/>
      <w:marRight w:val="0"/>
      <w:marTop w:val="0"/>
      <w:marBottom w:val="0"/>
      <w:divBdr>
        <w:top w:val="none" w:sz="0" w:space="0" w:color="auto"/>
        <w:left w:val="none" w:sz="0" w:space="0" w:color="auto"/>
        <w:bottom w:val="none" w:sz="0" w:space="0" w:color="auto"/>
        <w:right w:val="none" w:sz="0" w:space="0" w:color="auto"/>
      </w:divBdr>
    </w:div>
    <w:div w:id="1121992486">
      <w:bodyDiv w:val="1"/>
      <w:marLeft w:val="0"/>
      <w:marRight w:val="0"/>
      <w:marTop w:val="0"/>
      <w:marBottom w:val="0"/>
      <w:divBdr>
        <w:top w:val="none" w:sz="0" w:space="0" w:color="auto"/>
        <w:left w:val="none" w:sz="0" w:space="0" w:color="auto"/>
        <w:bottom w:val="none" w:sz="0" w:space="0" w:color="auto"/>
        <w:right w:val="none" w:sz="0" w:space="0" w:color="auto"/>
      </w:divBdr>
    </w:div>
    <w:div w:id="1748261831">
      <w:bodyDiv w:val="1"/>
      <w:marLeft w:val="0"/>
      <w:marRight w:val="0"/>
      <w:marTop w:val="0"/>
      <w:marBottom w:val="0"/>
      <w:divBdr>
        <w:top w:val="none" w:sz="0" w:space="0" w:color="auto"/>
        <w:left w:val="none" w:sz="0" w:space="0" w:color="auto"/>
        <w:bottom w:val="none" w:sz="0" w:space="0" w:color="auto"/>
        <w:right w:val="none" w:sz="0" w:space="0" w:color="auto"/>
      </w:divBdr>
    </w:div>
    <w:div w:id="1846050666">
      <w:bodyDiv w:val="1"/>
      <w:marLeft w:val="0"/>
      <w:marRight w:val="0"/>
      <w:marTop w:val="0"/>
      <w:marBottom w:val="0"/>
      <w:divBdr>
        <w:top w:val="none" w:sz="0" w:space="0" w:color="auto"/>
        <w:left w:val="none" w:sz="0" w:space="0" w:color="auto"/>
        <w:bottom w:val="none" w:sz="0" w:space="0" w:color="auto"/>
        <w:right w:val="none" w:sz="0" w:space="0" w:color="auto"/>
      </w:divBdr>
    </w:div>
    <w:div w:id="185441822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microsoft.com/office/2011/relationships/people" Target="people.xml"/></Relationships>
</file>

<file path=word/theme/theme1.xml><?xml version="1.0" encoding="utf-8"?>
<a:theme xmlns:a="http://schemas.openxmlformats.org/drawingml/2006/main" name="Note">
  <a:themeElements>
    <a:clrScheme name="Not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Not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Not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TotalTime>
  <Pages>7</Pages>
  <Words>5530</Words>
  <Characters>1515</Characters>
  <Application>Microsoft Office Word</Application>
  <DocSecurity>0</DocSecurity>
  <Lines>12</Lines>
  <Paragraphs>14</Paragraphs>
  <ScaleCrop>false</ScaleCrop>
  <HeadingPairs>
    <vt:vector size="2" baseType="variant">
      <vt:variant>
        <vt:lpstr>タイトル</vt:lpstr>
      </vt:variant>
      <vt:variant>
        <vt:i4>1</vt:i4>
      </vt:variant>
    </vt:vector>
  </HeadingPairs>
  <TitlesOfParts>
    <vt:vector size="1" baseType="lpstr">
      <vt:lpstr>別記第２号様式</vt:lpstr>
    </vt:vector>
  </TitlesOfParts>
  <Company/>
  <LinksUpToDate>false</LinksUpToDate>
  <CharactersWithSpaces>7031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別記第２号様式</dc:title>
  <dc:creator>naoki maruyama</dc:creator>
  <cp:lastModifiedBy>hrdt106</cp:lastModifiedBy>
  <cp:revision>16</cp:revision>
  <cp:lastPrinted>2024-09-20T09:14:00Z</cp:lastPrinted>
  <dcterms:created xsi:type="dcterms:W3CDTF">2023-09-12T02:50:00Z</dcterms:created>
  <dcterms:modified xsi:type="dcterms:W3CDTF">2024-10-15T09:46:00Z</dcterms:modified>
</cp:coreProperties>
</file>